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7ED88C" w14:textId="77777777" w:rsidR="007411D9" w:rsidRPr="007A5BCF" w:rsidRDefault="00EC6D8B" w:rsidP="00C56EB5">
      <w:pPr>
        <w:jc w:val="center"/>
        <w:rPr>
          <w:rFonts w:cs="Calibri Light"/>
          <w:sz w:val="32"/>
          <w:szCs w:val="32"/>
        </w:rPr>
      </w:pPr>
      <w:r w:rsidRPr="007A5BCF">
        <w:rPr>
          <w:rFonts w:cs="Calibri Light"/>
          <w:noProof/>
          <w:sz w:val="32"/>
          <w:szCs w:val="32"/>
          <w:lang w:eastAsia="fr-FR"/>
        </w:rPr>
        <w:drawing>
          <wp:inline distT="0" distB="0" distL="0" distR="0" wp14:anchorId="6920C6F3" wp14:editId="297D51E3">
            <wp:extent cx="2503805" cy="11106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6224B" w14:textId="77777777" w:rsidR="00C56EB5" w:rsidRPr="00B92AD2" w:rsidRDefault="00C56EB5">
      <w:pPr>
        <w:rPr>
          <w:rFonts w:cs="Calibri Light"/>
          <w:sz w:val="32"/>
          <w:szCs w:val="32"/>
        </w:rPr>
      </w:pPr>
    </w:p>
    <w:p w14:paraId="269E49E7" w14:textId="77777777" w:rsidR="00C56EB5" w:rsidRPr="00B92AD2" w:rsidRDefault="00BF486A" w:rsidP="00EB24F7">
      <w:pPr>
        <w:jc w:val="center"/>
        <w:rPr>
          <w:rFonts w:cs="Calibri Light"/>
          <w:b/>
          <w:color w:val="000000"/>
          <w:sz w:val="32"/>
          <w:szCs w:val="32"/>
        </w:rPr>
      </w:pPr>
      <w:r w:rsidRPr="00B92AD2">
        <w:rPr>
          <w:rFonts w:cs="Calibri Light"/>
          <w:b/>
          <w:color w:val="000000"/>
          <w:sz w:val="32"/>
          <w:szCs w:val="32"/>
        </w:rPr>
        <w:t>Déclaration de candidature individuelle</w:t>
      </w:r>
    </w:p>
    <w:p w14:paraId="2185D9CE" w14:textId="77777777" w:rsidR="00BF486A" w:rsidRPr="00B92AD2" w:rsidRDefault="00BF486A" w:rsidP="00EB24F7">
      <w:pPr>
        <w:jc w:val="center"/>
        <w:rPr>
          <w:rFonts w:cs="Calibri Light"/>
          <w:b/>
          <w:color w:val="000000"/>
          <w:sz w:val="32"/>
          <w:szCs w:val="32"/>
        </w:rPr>
      </w:pPr>
    </w:p>
    <w:p w14:paraId="27017C7B" w14:textId="77777777" w:rsidR="00C1257E" w:rsidRDefault="00BE4568" w:rsidP="00C56EB5">
      <w:pPr>
        <w:jc w:val="center"/>
        <w:rPr>
          <w:rFonts w:cs="Calibri Light"/>
          <w:b/>
          <w:color w:val="000000"/>
          <w:sz w:val="32"/>
          <w:szCs w:val="32"/>
        </w:rPr>
      </w:pPr>
      <w:bookmarkStart w:id="0" w:name="Objet_Marché_Public"/>
      <w:r>
        <w:rPr>
          <w:rFonts w:cs="Calibri Light"/>
          <w:b/>
          <w:color w:val="000000"/>
          <w:sz w:val="32"/>
          <w:szCs w:val="32"/>
        </w:rPr>
        <w:t>Service d’envoi et d’archivage</w:t>
      </w:r>
      <w:r w:rsidR="007A5BCF" w:rsidRPr="00B92AD2">
        <w:rPr>
          <w:rFonts w:cs="Calibri Light"/>
          <w:b/>
          <w:color w:val="000000"/>
          <w:sz w:val="32"/>
          <w:szCs w:val="32"/>
        </w:rPr>
        <w:t xml:space="preserve"> de </w:t>
      </w:r>
      <w:r>
        <w:rPr>
          <w:rFonts w:cs="Calibri Light"/>
          <w:b/>
          <w:color w:val="000000"/>
          <w:sz w:val="32"/>
          <w:szCs w:val="32"/>
        </w:rPr>
        <w:t>lettres recommandées</w:t>
      </w:r>
      <w:bookmarkEnd w:id="0"/>
    </w:p>
    <w:p w14:paraId="7F114532" w14:textId="77777777" w:rsidR="00BE4568" w:rsidRPr="00B92AD2" w:rsidRDefault="00BE4568" w:rsidP="00C56EB5">
      <w:pPr>
        <w:jc w:val="center"/>
        <w:rPr>
          <w:rFonts w:cs="Calibri Light"/>
          <w:sz w:val="32"/>
          <w:szCs w:val="32"/>
        </w:rPr>
      </w:pPr>
    </w:p>
    <w:p w14:paraId="549894CC" w14:textId="77777777" w:rsidR="00C56EB5" w:rsidRPr="00B92AD2" w:rsidRDefault="00C56EB5" w:rsidP="00C56EB5">
      <w:pPr>
        <w:jc w:val="center"/>
        <w:rPr>
          <w:rFonts w:cs="Calibri Light"/>
          <w:sz w:val="32"/>
          <w:szCs w:val="32"/>
        </w:rPr>
      </w:pPr>
    </w:p>
    <w:p w14:paraId="7C91417A" w14:textId="77777777" w:rsidR="00BF486A" w:rsidRPr="004F5585" w:rsidRDefault="00BF486A" w:rsidP="00C56EB5">
      <w:pPr>
        <w:jc w:val="center"/>
        <w:rPr>
          <w:rFonts w:cs="Calibri Light"/>
        </w:rPr>
        <w:sectPr w:rsidR="00BF486A" w:rsidRPr="004F5585" w:rsidSect="007A5BCF"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17" w:right="1417" w:bottom="1417" w:left="1417" w:header="680" w:footer="680" w:gutter="0"/>
          <w:pgBorders w:offsetFrom="page">
            <w:top w:val="twistedLines1" w:sz="14" w:space="24" w:color="002060"/>
            <w:left w:val="twistedLines1" w:sz="14" w:space="24" w:color="002060"/>
            <w:bottom w:val="twistedLines1" w:sz="14" w:space="24" w:color="002060"/>
            <w:right w:val="twistedLines1" w:sz="14" w:space="24" w:color="002060"/>
          </w:pgBorders>
          <w:cols w:space="720"/>
          <w:vAlign w:val="center"/>
          <w:docGrid w:linePitch="360"/>
        </w:sectPr>
      </w:pPr>
    </w:p>
    <w:p w14:paraId="6B89F0AF" w14:textId="77777777" w:rsidR="00C1257E" w:rsidRPr="0025161B" w:rsidRDefault="00C1257E" w:rsidP="00C1257E">
      <w:pPr>
        <w:ind w:left="4678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lastRenderedPageBreak/>
        <w:t>A l’attention du pouvoir adjudicateur,</w:t>
      </w:r>
    </w:p>
    <w:p w14:paraId="25E36415" w14:textId="77777777" w:rsidR="00C1257E" w:rsidRPr="0025161B" w:rsidRDefault="00903B8E" w:rsidP="00C1257E">
      <w:pPr>
        <w:ind w:left="4678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La Caisse nationale de l’assurance maladie</w:t>
      </w:r>
    </w:p>
    <w:p w14:paraId="1F8352DF" w14:textId="77777777" w:rsidR="00C1257E" w:rsidRPr="0025161B" w:rsidRDefault="00C1257E" w:rsidP="00873EAF">
      <w:pPr>
        <w:rPr>
          <w:rFonts w:cs="Calibri Light"/>
          <w:szCs w:val="24"/>
        </w:rPr>
      </w:pPr>
    </w:p>
    <w:p w14:paraId="0C0EF54E" w14:textId="77777777" w:rsidR="00C1257E" w:rsidRPr="0025161B" w:rsidRDefault="00C1257E" w:rsidP="00873EAF">
      <w:pPr>
        <w:rPr>
          <w:rFonts w:cs="Calibri Light"/>
          <w:b/>
          <w:szCs w:val="24"/>
          <w:u w:val="single"/>
        </w:rPr>
      </w:pPr>
      <w:r w:rsidRPr="0025161B">
        <w:rPr>
          <w:rFonts w:cs="Calibri Light"/>
          <w:b/>
          <w:szCs w:val="24"/>
          <w:u w:val="single"/>
        </w:rPr>
        <w:t>Objet : Lettre de candidature</w:t>
      </w:r>
    </w:p>
    <w:p w14:paraId="34E55EF8" w14:textId="77777777" w:rsidR="00C1257E" w:rsidRPr="00246A22" w:rsidRDefault="00C1257E" w:rsidP="00246A22">
      <w:pPr>
        <w:rPr>
          <w:b/>
        </w:rPr>
      </w:pPr>
    </w:p>
    <w:p w14:paraId="5E791B52" w14:textId="77777777" w:rsidR="00621DA0" w:rsidRPr="00246A22" w:rsidRDefault="00C1257E" w:rsidP="00246A22">
      <w:pPr>
        <w:rPr>
          <w:b/>
        </w:rPr>
      </w:pPr>
      <w:r w:rsidRPr="00246A22">
        <w:rPr>
          <w:b/>
        </w:rPr>
        <w:t xml:space="preserve">Référence : Consultation </w:t>
      </w:r>
      <w:r w:rsidR="00EB24F7" w:rsidRPr="00246A22">
        <w:rPr>
          <w:b/>
        </w:rPr>
        <w:t>–</w:t>
      </w:r>
      <w:r w:rsidRPr="00246A22">
        <w:rPr>
          <w:b/>
        </w:rPr>
        <w:t xml:space="preserve"> </w:t>
      </w:r>
      <w:r w:rsidR="00EB24F7" w:rsidRPr="00246A22">
        <w:rPr>
          <w:b/>
        </w:rPr>
        <w:t xml:space="preserve">Marché public – </w:t>
      </w:r>
      <w:r w:rsidR="00BF486A" w:rsidRPr="00246A22">
        <w:rPr>
          <w:b/>
        </w:rPr>
        <w:fldChar w:fldCharType="begin"/>
      </w:r>
      <w:r w:rsidR="00BF486A" w:rsidRPr="00246A22">
        <w:rPr>
          <w:b/>
        </w:rPr>
        <w:instrText xml:space="preserve"> REF  Objet_Marché_Public  \* MERGEFORMAT </w:instrText>
      </w:r>
      <w:r w:rsidR="00BF486A" w:rsidRPr="00246A22">
        <w:rPr>
          <w:b/>
        </w:rPr>
        <w:fldChar w:fldCharType="separate"/>
      </w:r>
      <w:r w:rsidR="00246A22" w:rsidRPr="00246A22">
        <w:rPr>
          <w:b/>
        </w:rPr>
        <w:t>Service d’envoi et d’archivage de lettres recommandées</w:t>
      </w:r>
      <w:r w:rsidR="00BF486A" w:rsidRPr="00246A22">
        <w:rPr>
          <w:b/>
        </w:rPr>
        <w:fldChar w:fldCharType="end"/>
      </w:r>
    </w:p>
    <w:p w14:paraId="671A00B6" w14:textId="77777777" w:rsidR="00621DA0" w:rsidRPr="0025161B" w:rsidRDefault="00621DA0" w:rsidP="00621DA0">
      <w:pPr>
        <w:rPr>
          <w:rFonts w:cs="Calibri Light"/>
          <w:b/>
          <w:szCs w:val="24"/>
        </w:rPr>
      </w:pPr>
    </w:p>
    <w:p w14:paraId="6B9A43D8" w14:textId="77777777" w:rsidR="00873EAF" w:rsidRPr="0025161B" w:rsidRDefault="00683A77" w:rsidP="00873EAF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Par</w:t>
      </w:r>
      <w:r w:rsidR="00627AC4" w:rsidRPr="0025161B">
        <w:rPr>
          <w:rFonts w:cs="Calibri Light"/>
          <w:szCs w:val="24"/>
        </w:rPr>
        <w:t xml:space="preserve"> la présente, </w:t>
      </w:r>
      <w:r w:rsidRPr="0025161B">
        <w:rPr>
          <w:rFonts w:cs="Calibri Light"/>
          <w:szCs w:val="24"/>
        </w:rPr>
        <w:t xml:space="preserve">le </w:t>
      </w:r>
      <w:r w:rsidR="009A71D9" w:rsidRPr="0025161B">
        <w:rPr>
          <w:rFonts w:cs="Calibri Light"/>
          <w:b/>
          <w:szCs w:val="24"/>
        </w:rPr>
        <w:t>candidat</w:t>
      </w:r>
      <w:r w:rsidR="00794AD6" w:rsidRPr="0025161B">
        <w:rPr>
          <w:rFonts w:cs="Calibri Light"/>
          <w:b/>
          <w:szCs w:val="24"/>
        </w:rPr>
        <w:t xml:space="preserve">, </w:t>
      </w:r>
      <w:r w:rsidR="00794AD6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(indiquer la raison ou dénomination sociale)"/>
            </w:textInput>
          </w:ffData>
        </w:fldChar>
      </w:r>
      <w:r w:rsidR="00794AD6" w:rsidRPr="0025161B">
        <w:rPr>
          <w:szCs w:val="24"/>
        </w:rPr>
        <w:instrText xml:space="preserve"> FORMTEXT </w:instrText>
      </w:r>
      <w:r w:rsidR="00794AD6" w:rsidRPr="0025161B">
        <w:rPr>
          <w:szCs w:val="24"/>
        </w:rPr>
      </w:r>
      <w:r w:rsidR="00794AD6" w:rsidRPr="0025161B">
        <w:rPr>
          <w:szCs w:val="24"/>
        </w:rPr>
        <w:fldChar w:fldCharType="separate"/>
      </w:r>
      <w:r w:rsidR="00794AD6" w:rsidRPr="0025161B">
        <w:rPr>
          <w:noProof/>
          <w:szCs w:val="24"/>
        </w:rPr>
        <w:t>(indiquer la raison ou dénomination sociale)</w:t>
      </w:r>
      <w:r w:rsidR="00794AD6" w:rsidRPr="0025161B">
        <w:rPr>
          <w:szCs w:val="24"/>
        </w:rPr>
        <w:fldChar w:fldCharType="end"/>
      </w:r>
      <w:r w:rsidR="00794AD6" w:rsidRPr="0025161B">
        <w:rPr>
          <w:rFonts w:cs="Calibri Light"/>
          <w:b/>
          <w:szCs w:val="24"/>
        </w:rPr>
        <w:t xml:space="preserve">, </w:t>
      </w:r>
      <w:r w:rsidR="00DB721D" w:rsidRPr="0025161B">
        <w:rPr>
          <w:rFonts w:cs="Calibri Light"/>
          <w:szCs w:val="24"/>
        </w:rPr>
        <w:t>dont :</w:t>
      </w:r>
    </w:p>
    <w:p w14:paraId="1829ADBB" w14:textId="77777777" w:rsidR="0049797A" w:rsidRPr="0025161B" w:rsidRDefault="00DB721D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>L</w:t>
      </w:r>
      <w:r w:rsidR="0049797A" w:rsidRPr="0025161B">
        <w:rPr>
          <w:rFonts w:cs="Calibri Light"/>
          <w:szCs w:val="24"/>
        </w:rPr>
        <w:t xml:space="preserve">a forme juridique </w:t>
      </w:r>
      <w:r w:rsidRPr="0025161B">
        <w:rPr>
          <w:rFonts w:cs="Calibri Light"/>
          <w:szCs w:val="24"/>
        </w:rPr>
        <w:t>est la suivante :</w:t>
      </w:r>
      <w:r w:rsidR="00BF486A" w:rsidRPr="0025161B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697780082"/>
          <w:placeholder>
            <w:docPart w:val="DefaultPlaceholder_-1854013439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EndPr/>
        <w:sdtContent>
          <w:r w:rsidR="00794AD6" w:rsidRPr="0025161B">
            <w:rPr>
              <w:rFonts w:cs="Calibri Light"/>
              <w:szCs w:val="24"/>
            </w:rPr>
            <w:t>…</w:t>
          </w:r>
        </w:sdtContent>
      </w:sdt>
      <w:r w:rsidRPr="0025161B">
        <w:rPr>
          <w:rFonts w:cs="Calibri Light"/>
          <w:szCs w:val="24"/>
        </w:rPr>
        <w:t>;</w:t>
      </w:r>
    </w:p>
    <w:p w14:paraId="11FAA6F1" w14:textId="77777777" w:rsidR="0049797A" w:rsidRPr="0025161B" w:rsidRDefault="00DB721D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 xml:space="preserve">siège social est situé </w:t>
      </w:r>
      <w:r w:rsidRPr="0025161B">
        <w:rPr>
          <w:rFonts w:cs="Calibri Light"/>
          <w:szCs w:val="24"/>
        </w:rPr>
        <w:t>à l’adresse suivante :</w:t>
      </w:r>
      <w:r w:rsidR="0049797A" w:rsidRPr="0025161B">
        <w:rPr>
          <w:rFonts w:cs="Calibri Light"/>
          <w:szCs w:val="24"/>
        </w:rPr>
        <w:t xml:space="preserve">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>;</w:t>
      </w:r>
    </w:p>
    <w:p w14:paraId="57E33461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>L</w:t>
      </w:r>
      <w:r w:rsidR="0049797A" w:rsidRPr="0025161B">
        <w:rPr>
          <w:rFonts w:cs="Calibri Light"/>
          <w:szCs w:val="24"/>
        </w:rPr>
        <w:t>’adresse électronique est</w:t>
      </w:r>
      <w:r w:rsidR="00DB721D" w:rsidRPr="0025161B">
        <w:rPr>
          <w:rFonts w:cs="Calibri Light"/>
          <w:szCs w:val="24"/>
        </w:rPr>
        <w:t xml:space="preserve"> la suivante :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>;</w:t>
      </w:r>
    </w:p>
    <w:p w14:paraId="425D5C5B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>numéro de téléphone est</w:t>
      </w:r>
      <w:r w:rsidR="00DB721D" w:rsidRPr="0025161B">
        <w:rPr>
          <w:rFonts w:cs="Calibri Light"/>
          <w:szCs w:val="24"/>
        </w:rPr>
        <w:t xml:space="preserve"> le suivant :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 xml:space="preserve">; </w:t>
      </w:r>
    </w:p>
    <w:p w14:paraId="12ACF736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>numéro de SIRET</w:t>
      </w:r>
      <w:r w:rsidR="0049797A" w:rsidRPr="0025161B">
        <w:rPr>
          <w:rStyle w:val="Appelnotedebasdep"/>
          <w:rFonts w:cs="Calibri Light"/>
          <w:szCs w:val="24"/>
        </w:rPr>
        <w:footnoteReference w:id="1"/>
      </w:r>
      <w:r w:rsidR="0049797A" w:rsidRPr="0025161B">
        <w:rPr>
          <w:rFonts w:cs="Calibri Light"/>
          <w:szCs w:val="24"/>
        </w:rPr>
        <w:t xml:space="preserve"> est</w:t>
      </w:r>
      <w:r w:rsidR="00DB721D" w:rsidRPr="0025161B">
        <w:rPr>
          <w:rFonts w:cs="Calibri Light"/>
          <w:szCs w:val="24"/>
        </w:rPr>
        <w:t xml:space="preserve"> le suivant :</w:t>
      </w:r>
      <w:r w:rsidR="0049797A" w:rsidRPr="0025161B">
        <w:rPr>
          <w:rFonts w:cs="Calibri Light"/>
          <w:szCs w:val="24"/>
        </w:rPr>
        <w:t xml:space="preserve">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7A5BCF">
        <w:rPr>
          <w:szCs w:val="24"/>
        </w:rPr>
        <w:t> </w:t>
      </w:r>
      <w:r w:rsidR="007A5BCF">
        <w:rPr>
          <w:rFonts w:cs="Calibri Light"/>
          <w:szCs w:val="24"/>
        </w:rPr>
        <w:t>;</w:t>
      </w:r>
    </w:p>
    <w:p w14:paraId="10949887" w14:textId="77777777" w:rsidR="00627AC4" w:rsidRPr="0025161B" w:rsidRDefault="00627AC4" w:rsidP="00873EAF">
      <w:pPr>
        <w:rPr>
          <w:rFonts w:cs="Calibri Light"/>
          <w:szCs w:val="24"/>
        </w:rPr>
      </w:pPr>
    </w:p>
    <w:p w14:paraId="2FAC3894" w14:textId="77777777" w:rsidR="00956C45" w:rsidRPr="0025161B" w:rsidRDefault="00683A77" w:rsidP="00771CC9">
      <w:pPr>
        <w:rPr>
          <w:rFonts w:cs="Calibri Light"/>
          <w:szCs w:val="24"/>
        </w:rPr>
      </w:pPr>
      <w:r w:rsidRPr="0025161B">
        <w:rPr>
          <w:rFonts w:cs="Calibri Light"/>
          <w:b/>
          <w:szCs w:val="24"/>
        </w:rPr>
        <w:t>Fait acte de candidature</w:t>
      </w:r>
      <w:r w:rsidRPr="0025161B">
        <w:rPr>
          <w:rFonts w:cs="Calibri Light"/>
          <w:szCs w:val="24"/>
        </w:rPr>
        <w:t xml:space="preserve"> pour </w:t>
      </w:r>
      <w:r w:rsidR="00EB24F7" w:rsidRPr="0025161B">
        <w:rPr>
          <w:rFonts w:cs="Calibri Light"/>
          <w:szCs w:val="24"/>
        </w:rPr>
        <w:t>l’attribution du</w:t>
      </w:r>
      <w:r w:rsidRPr="0025161B">
        <w:rPr>
          <w:rFonts w:cs="Calibri Light"/>
          <w:szCs w:val="24"/>
        </w:rPr>
        <w:t xml:space="preserve"> marché public </w:t>
      </w:r>
      <w:r w:rsidR="00EB24F7" w:rsidRPr="0025161B">
        <w:rPr>
          <w:rFonts w:cs="Calibri Light"/>
          <w:szCs w:val="24"/>
        </w:rPr>
        <w:t>cité en référence</w:t>
      </w:r>
      <w:r w:rsidR="00771CC9">
        <w:rPr>
          <w:rFonts w:cs="Calibri Light"/>
          <w:szCs w:val="24"/>
        </w:rPr>
        <w:t>.</w:t>
      </w:r>
    </w:p>
    <w:p w14:paraId="7D034ED1" w14:textId="77777777" w:rsidR="00683A77" w:rsidRPr="0025161B" w:rsidRDefault="00683A77" w:rsidP="00683A77">
      <w:pPr>
        <w:rPr>
          <w:rFonts w:cs="Calibri Light"/>
          <w:szCs w:val="24"/>
        </w:rPr>
      </w:pPr>
    </w:p>
    <w:p w14:paraId="02F3ABF4" w14:textId="77777777" w:rsidR="00683A77" w:rsidRPr="0025161B" w:rsidRDefault="00683A77" w:rsidP="0049797A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Pour ce faire, le candidat </w:t>
      </w:r>
      <w:r w:rsidRPr="0025161B">
        <w:rPr>
          <w:rFonts w:cs="Calibri Light"/>
          <w:b/>
          <w:szCs w:val="24"/>
        </w:rPr>
        <w:t>d</w:t>
      </w:r>
      <w:r w:rsidR="0049797A" w:rsidRPr="0025161B">
        <w:rPr>
          <w:rFonts w:cs="Calibri Light"/>
          <w:b/>
          <w:szCs w:val="24"/>
        </w:rPr>
        <w:t>éclare</w:t>
      </w:r>
      <w:r w:rsidR="0049797A" w:rsidRPr="0025161B">
        <w:rPr>
          <w:rFonts w:cs="Calibri Light"/>
          <w:szCs w:val="24"/>
        </w:rPr>
        <w:t xml:space="preserve"> sur honneur</w:t>
      </w:r>
      <w:r w:rsidRPr="0025161B">
        <w:rPr>
          <w:rFonts w:cs="Calibri Light"/>
          <w:szCs w:val="24"/>
        </w:rPr>
        <w:t> :</w:t>
      </w:r>
    </w:p>
    <w:p w14:paraId="59186537" w14:textId="77777777" w:rsidR="00683A77" w:rsidRPr="0025161B" w:rsidRDefault="00683A77" w:rsidP="0049797A">
      <w:pPr>
        <w:rPr>
          <w:rFonts w:cs="Calibri Light"/>
          <w:szCs w:val="24"/>
        </w:rPr>
      </w:pPr>
    </w:p>
    <w:p w14:paraId="17EFC3F4" w14:textId="77777777" w:rsidR="00E12486" w:rsidRPr="0025161B" w:rsidRDefault="00683A77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Ne </w:t>
      </w:r>
      <w:r w:rsidR="0049797A" w:rsidRPr="0025161B">
        <w:rPr>
          <w:rFonts w:cs="Calibri Light"/>
          <w:szCs w:val="24"/>
        </w:rPr>
        <w:t xml:space="preserve">pas entrer dans l’un des cas d’exclusion prévus aux </w:t>
      </w:r>
      <w:hyperlink r:id="rId12" w:history="1">
        <w:r w:rsidR="0049797A" w:rsidRPr="0025161B">
          <w:rPr>
            <w:rStyle w:val="Lienhypertexte"/>
            <w:rFonts w:cs="Calibri Light"/>
            <w:szCs w:val="24"/>
          </w:rPr>
          <w:t>articles L. 2141-1 à L. 2141-5</w:t>
        </w:r>
      </w:hyperlink>
      <w:r w:rsidR="0049797A" w:rsidRPr="0025161B">
        <w:rPr>
          <w:rFonts w:cs="Calibri Light"/>
          <w:szCs w:val="24"/>
        </w:rPr>
        <w:t xml:space="preserve"> ou aux </w:t>
      </w:r>
      <w:hyperlink r:id="rId13" w:history="1">
        <w:r w:rsidR="0049797A" w:rsidRPr="0025161B">
          <w:rPr>
            <w:rStyle w:val="Lienhypertexte"/>
            <w:rFonts w:cs="Calibri Light"/>
            <w:szCs w:val="24"/>
          </w:rPr>
          <w:t>articles L. 2141-7 à L. 2141-10</w:t>
        </w:r>
      </w:hyperlink>
      <w:r w:rsidR="0049797A" w:rsidRPr="0025161B">
        <w:rPr>
          <w:rFonts w:cs="Calibri Light"/>
          <w:szCs w:val="24"/>
        </w:rPr>
        <w:t xml:space="preserve"> du code de la commande publique</w:t>
      </w:r>
      <w:r w:rsidR="00E12486" w:rsidRPr="0025161B">
        <w:rPr>
          <w:rFonts w:cs="Calibri Light"/>
          <w:szCs w:val="24"/>
        </w:rPr>
        <w:t xml:space="preserve"> et qu’il satisfait aux obligations concernant l'emploi des travailleurs handicapés définies aux articles L. 5212-1 à L. 5212-11 du code du travail ;</w:t>
      </w:r>
    </w:p>
    <w:p w14:paraId="643D315E" w14:textId="77777777" w:rsidR="00246A22" w:rsidRDefault="00246A22" w:rsidP="00246A22">
      <w:pPr>
        <w:rPr>
          <w:rFonts w:cs="Calibri Light"/>
          <w:szCs w:val="24"/>
        </w:rPr>
      </w:pPr>
    </w:p>
    <w:p w14:paraId="1A9BD92A" w14:textId="77777777" w:rsidR="00EF4EFF" w:rsidRPr="0025161B" w:rsidRDefault="00683A77" w:rsidP="00627AC4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Disposer </w:t>
      </w:r>
      <w:r w:rsidR="001642AF" w:rsidRPr="0025161B">
        <w:rPr>
          <w:rFonts w:cs="Calibri Light"/>
          <w:szCs w:val="24"/>
        </w:rPr>
        <w:t>d’</w:t>
      </w:r>
      <w:r w:rsidR="00EF4EFF" w:rsidRPr="0025161B">
        <w:rPr>
          <w:rFonts w:cs="Calibri Light"/>
          <w:szCs w:val="24"/>
        </w:rPr>
        <w:t xml:space="preserve">un </w:t>
      </w:r>
      <w:r w:rsidR="00EF4EFF" w:rsidRPr="007206BD">
        <w:rPr>
          <w:rFonts w:cs="Calibri Light"/>
          <w:b/>
          <w:szCs w:val="24"/>
        </w:rPr>
        <w:t xml:space="preserve">chiffre d’affaires global de </w:t>
      </w:r>
      <w:r w:rsidR="00EC6D8B" w:rsidRPr="007206BD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="00EC6D8B" w:rsidRPr="007206BD">
        <w:rPr>
          <w:b/>
          <w:szCs w:val="24"/>
        </w:rPr>
        <w:instrText xml:space="preserve"> FORMTEXT </w:instrText>
      </w:r>
      <w:r w:rsidR="00EC6D8B" w:rsidRPr="007206BD">
        <w:rPr>
          <w:b/>
          <w:szCs w:val="24"/>
        </w:rPr>
      </w:r>
      <w:r w:rsidR="00EC6D8B" w:rsidRPr="007206BD">
        <w:rPr>
          <w:b/>
          <w:szCs w:val="24"/>
        </w:rPr>
        <w:fldChar w:fldCharType="separate"/>
      </w:r>
      <w:r w:rsidR="00EB5444" w:rsidRPr="007206BD">
        <w:rPr>
          <w:b/>
          <w:noProof/>
          <w:szCs w:val="24"/>
        </w:rPr>
        <w:t>...........</w:t>
      </w:r>
      <w:r w:rsidR="00EC6D8B" w:rsidRPr="007206BD">
        <w:rPr>
          <w:b/>
          <w:szCs w:val="24"/>
        </w:rPr>
        <w:fldChar w:fldCharType="end"/>
      </w:r>
      <w:r w:rsidR="00EF4EFF" w:rsidRPr="007206BD">
        <w:rPr>
          <w:rFonts w:cs="Calibri Light"/>
          <w:b/>
          <w:szCs w:val="24"/>
        </w:rPr>
        <w:t>€ HT sur les trois</w:t>
      </w:r>
      <w:r w:rsidR="00EC6D8B" w:rsidRPr="007206BD">
        <w:rPr>
          <w:rFonts w:cs="Calibri Light"/>
          <w:b/>
          <w:szCs w:val="24"/>
        </w:rPr>
        <w:t xml:space="preserve"> (3)</w:t>
      </w:r>
      <w:r w:rsidR="00EF4EFF" w:rsidRPr="007206BD">
        <w:rPr>
          <w:rFonts w:cs="Calibri Light"/>
          <w:b/>
          <w:szCs w:val="24"/>
        </w:rPr>
        <w:t xml:space="preserve"> derniers exercices</w:t>
      </w:r>
      <w:r w:rsidR="00EF4EFF" w:rsidRPr="0025161B">
        <w:rPr>
          <w:rFonts w:cs="Calibri Light"/>
          <w:szCs w:val="24"/>
        </w:rPr>
        <w:t xml:space="preserve"> disponibles </w:t>
      </w:r>
      <w:r w:rsidR="000367D9" w:rsidRPr="0025161B">
        <w:rPr>
          <w:rFonts w:cs="Calibri Light"/>
          <w:szCs w:val="24"/>
        </w:rPr>
        <w:t>détaillé</w:t>
      </w:r>
      <w:r w:rsidR="00243E06" w:rsidRPr="0025161B">
        <w:rPr>
          <w:rFonts w:cs="Calibri Light"/>
          <w:szCs w:val="24"/>
        </w:rPr>
        <w:t xml:space="preserve"> en annexe.</w:t>
      </w:r>
    </w:p>
    <w:p w14:paraId="67E6D6F4" w14:textId="77777777" w:rsidR="00EB5444" w:rsidRPr="0025161B" w:rsidRDefault="00EB5444" w:rsidP="00EB5444">
      <w:pPr>
        <w:pStyle w:val="Paragraphedeliste"/>
        <w:rPr>
          <w:rFonts w:cs="Calibri Light"/>
          <w:szCs w:val="24"/>
        </w:rPr>
      </w:pPr>
    </w:p>
    <w:p w14:paraId="1DD13F69" w14:textId="77777777" w:rsidR="0064014A" w:rsidRPr="0025161B" w:rsidRDefault="002879B4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Être </w:t>
      </w:r>
      <w:bookmarkStart w:id="1" w:name="_Hlk99620202"/>
      <w:r w:rsidRPr="007206BD">
        <w:rPr>
          <w:rFonts w:cs="Calibri Light"/>
          <w:b/>
          <w:szCs w:val="24"/>
        </w:rPr>
        <w:t>couvert</w:t>
      </w:r>
      <w:r w:rsidRPr="0025161B">
        <w:rPr>
          <w:rFonts w:cs="Calibri Light"/>
          <w:szCs w:val="24"/>
        </w:rPr>
        <w:t xml:space="preserve"> pour les risques professionnels inhérents aux prestations qui constituent l’objet du marché public auprès de la compagnie d’assurance suivante</w:t>
      </w:r>
      <w:r w:rsidR="00D132A3" w:rsidRPr="0025161B">
        <w:rPr>
          <w:rFonts w:cs="Calibri Light"/>
          <w:szCs w:val="24"/>
        </w:rPr>
        <w:t xml:space="preserve"> : </w:t>
      </w:r>
      <w:r w:rsidR="00EC6D8B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</w:t>
      </w:r>
      <w:r w:rsidR="00EC6D8B" w:rsidRPr="0025161B">
        <w:rPr>
          <w:szCs w:val="24"/>
        </w:rPr>
        <w:fldChar w:fldCharType="end"/>
      </w:r>
      <w:r w:rsidR="00EC6D8B" w:rsidRPr="0025161B">
        <w:rPr>
          <w:szCs w:val="24"/>
        </w:rPr>
        <w:t> ;</w:t>
      </w:r>
    </w:p>
    <w:bookmarkEnd w:id="1"/>
    <w:p w14:paraId="7F7A60C7" w14:textId="77777777" w:rsidR="00F80C58" w:rsidRPr="0025161B" w:rsidRDefault="00F80C58" w:rsidP="009E37B2">
      <w:pPr>
        <w:rPr>
          <w:rFonts w:cs="Calibri Light"/>
          <w:szCs w:val="24"/>
        </w:rPr>
      </w:pPr>
    </w:p>
    <w:p w14:paraId="14DFB6FE" w14:textId="77777777" w:rsidR="00F80C58" w:rsidRPr="0025161B" w:rsidRDefault="00683A77" w:rsidP="00A2623C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Avoir </w:t>
      </w:r>
      <w:r w:rsidR="00903B8E" w:rsidRPr="0025161B">
        <w:rPr>
          <w:rFonts w:cs="Calibri Light"/>
          <w:szCs w:val="24"/>
        </w:rPr>
        <w:t>réalisé</w:t>
      </w:r>
      <w:r w:rsidR="001642AF" w:rsidRPr="0025161B">
        <w:rPr>
          <w:rFonts w:cs="Calibri Light"/>
          <w:szCs w:val="24"/>
        </w:rPr>
        <w:t xml:space="preserve"> </w:t>
      </w:r>
      <w:r w:rsidR="00F80C58" w:rsidRPr="0025161B">
        <w:rPr>
          <w:rFonts w:cs="Calibri Light"/>
          <w:szCs w:val="24"/>
        </w:rPr>
        <w:t xml:space="preserve">au cours des </w:t>
      </w:r>
      <w:r w:rsidR="00EC6D8B" w:rsidRPr="007206BD">
        <w:rPr>
          <w:rFonts w:cs="Calibri Light"/>
          <w:b/>
          <w:szCs w:val="24"/>
        </w:rPr>
        <w:t>trois (3)</w:t>
      </w:r>
      <w:r w:rsidR="00F80C58" w:rsidRPr="007206BD">
        <w:rPr>
          <w:rFonts w:cs="Calibri Light"/>
          <w:b/>
          <w:szCs w:val="24"/>
        </w:rPr>
        <w:t xml:space="preserve"> dernières années</w:t>
      </w:r>
      <w:r w:rsidR="00243E06" w:rsidRPr="0025161B">
        <w:rPr>
          <w:rFonts w:cs="Calibri Light"/>
          <w:szCs w:val="24"/>
        </w:rPr>
        <w:t xml:space="preserve"> les </w:t>
      </w:r>
      <w:r w:rsidR="00243E06" w:rsidRPr="007206BD">
        <w:rPr>
          <w:rFonts w:cs="Calibri Light"/>
          <w:b/>
          <w:szCs w:val="24"/>
        </w:rPr>
        <w:t>principaux services</w:t>
      </w:r>
      <w:r w:rsidR="00243E06" w:rsidRPr="0025161B">
        <w:rPr>
          <w:rFonts w:cs="Calibri Light"/>
          <w:szCs w:val="24"/>
        </w:rPr>
        <w:t xml:space="preserve"> </w:t>
      </w:r>
      <w:r w:rsidR="00760EAC" w:rsidRPr="0025161B">
        <w:rPr>
          <w:rFonts w:cs="Calibri Light"/>
          <w:szCs w:val="24"/>
        </w:rPr>
        <w:t>détaillés</w:t>
      </w:r>
      <w:r w:rsidR="00243E06" w:rsidRPr="0025161B">
        <w:rPr>
          <w:rFonts w:cs="Calibri Light"/>
          <w:szCs w:val="24"/>
        </w:rPr>
        <w:t xml:space="preserve"> en annexe.</w:t>
      </w:r>
    </w:p>
    <w:p w14:paraId="657BFC1F" w14:textId="77777777" w:rsidR="00EB5444" w:rsidRPr="0025161B" w:rsidRDefault="00EB5444" w:rsidP="00EB5444">
      <w:pPr>
        <w:pStyle w:val="Paragraphedeliste"/>
        <w:rPr>
          <w:rFonts w:cs="Calibri Light"/>
          <w:szCs w:val="24"/>
        </w:rPr>
      </w:pPr>
    </w:p>
    <w:p w14:paraId="608426E6" w14:textId="77777777" w:rsidR="00D92B37" w:rsidRDefault="00D92B37" w:rsidP="00D92B37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Disposer, pour l’exécution du marché public, </w:t>
      </w:r>
      <w:r w:rsidRPr="007206BD">
        <w:rPr>
          <w:rFonts w:cs="Calibri Light"/>
          <w:b/>
          <w:szCs w:val="24"/>
        </w:rPr>
        <w:t xml:space="preserve">de l’outillage, du matériel et de l’équipement technique </w:t>
      </w:r>
      <w:r w:rsidR="004A7904" w:rsidRPr="0025161B">
        <w:rPr>
          <w:rFonts w:cs="Calibri Light"/>
          <w:szCs w:val="24"/>
        </w:rPr>
        <w:t>détaillés en annexe</w:t>
      </w:r>
      <w:r w:rsidR="00771CC9">
        <w:rPr>
          <w:rFonts w:cs="Calibri Light"/>
          <w:szCs w:val="24"/>
        </w:rPr>
        <w:t> ;</w:t>
      </w:r>
    </w:p>
    <w:p w14:paraId="48D52623" w14:textId="77777777" w:rsidR="00771CC9" w:rsidRDefault="00771CC9" w:rsidP="00771CC9">
      <w:pPr>
        <w:pStyle w:val="Paragraphedeliste"/>
        <w:rPr>
          <w:rFonts w:cs="Calibri Light"/>
          <w:szCs w:val="24"/>
        </w:rPr>
      </w:pPr>
    </w:p>
    <w:p w14:paraId="3424EBBA" w14:textId="77777777" w:rsidR="00246A22" w:rsidRDefault="00771CC9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 w:rsidRPr="00771CC9">
        <w:rPr>
          <w:rFonts w:cs="Calibri Light"/>
          <w:szCs w:val="24"/>
        </w:rPr>
        <w:t xml:space="preserve">Disposer d’un </w:t>
      </w:r>
      <w:r w:rsidRPr="007206BD">
        <w:rPr>
          <w:rFonts w:cs="Calibri Light"/>
          <w:b/>
          <w:szCs w:val="24"/>
        </w:rPr>
        <w:t>effectif moyen annuel</w:t>
      </w:r>
      <w:r w:rsidRPr="00771CC9">
        <w:rPr>
          <w:rFonts w:cs="Calibri Light"/>
          <w:szCs w:val="24"/>
        </w:rPr>
        <w:t xml:space="preserve"> de </w:t>
      </w:r>
      <w:r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25161B">
        <w:rPr>
          <w:szCs w:val="24"/>
        </w:rPr>
        <w:instrText xml:space="preserve"> FORMTEXT </w:instrText>
      </w:r>
      <w:r w:rsidRPr="0025161B">
        <w:rPr>
          <w:szCs w:val="24"/>
        </w:rPr>
      </w:r>
      <w:r w:rsidRPr="0025161B">
        <w:rPr>
          <w:szCs w:val="24"/>
        </w:rPr>
        <w:fldChar w:fldCharType="separate"/>
      </w:r>
      <w:r w:rsidRPr="0025161B">
        <w:rPr>
          <w:noProof/>
          <w:szCs w:val="24"/>
        </w:rPr>
        <w:t>...........</w:t>
      </w:r>
      <w:r w:rsidRPr="0025161B">
        <w:rPr>
          <w:szCs w:val="24"/>
        </w:rPr>
        <w:fldChar w:fldCharType="end"/>
      </w:r>
      <w:r>
        <w:rPr>
          <w:szCs w:val="24"/>
        </w:rPr>
        <w:t xml:space="preserve"> </w:t>
      </w:r>
      <w:r w:rsidRPr="00771CC9">
        <w:rPr>
          <w:rFonts w:cs="Calibri Light"/>
          <w:szCs w:val="24"/>
        </w:rPr>
        <w:t xml:space="preserve">personnes (comprenant </w:t>
      </w:r>
      <w:r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25161B">
        <w:rPr>
          <w:szCs w:val="24"/>
        </w:rPr>
        <w:instrText xml:space="preserve"> FORMTEXT </w:instrText>
      </w:r>
      <w:r w:rsidRPr="0025161B">
        <w:rPr>
          <w:szCs w:val="24"/>
        </w:rPr>
      </w:r>
      <w:r w:rsidRPr="0025161B">
        <w:rPr>
          <w:szCs w:val="24"/>
        </w:rPr>
        <w:fldChar w:fldCharType="separate"/>
      </w:r>
      <w:r w:rsidRPr="0025161B">
        <w:rPr>
          <w:noProof/>
          <w:szCs w:val="24"/>
        </w:rPr>
        <w:t>...........</w:t>
      </w:r>
      <w:r w:rsidRPr="0025161B">
        <w:rPr>
          <w:szCs w:val="24"/>
        </w:rPr>
        <w:fldChar w:fldCharType="end"/>
      </w:r>
      <w:r w:rsidRPr="00771CC9">
        <w:rPr>
          <w:rFonts w:cs="Calibri Light"/>
          <w:szCs w:val="24"/>
        </w:rPr>
        <w:t xml:space="preserve"> % de personnel d’encadrement</w:t>
      </w:r>
      <w:r>
        <w:rPr>
          <w:rFonts w:cs="Calibri Light"/>
          <w:szCs w:val="24"/>
        </w:rPr>
        <w:t xml:space="preserve">) </w:t>
      </w:r>
      <w:r w:rsidR="007206BD" w:rsidRPr="00771CC9">
        <w:rPr>
          <w:rFonts w:cs="Calibri Light"/>
          <w:szCs w:val="24"/>
        </w:rPr>
        <w:t xml:space="preserve">sur les </w:t>
      </w:r>
      <w:r w:rsidR="007206BD" w:rsidRPr="00820C34">
        <w:rPr>
          <w:rFonts w:cs="Calibri Light"/>
          <w:b/>
          <w:szCs w:val="24"/>
        </w:rPr>
        <w:t>trois (3) dernières années</w:t>
      </w:r>
      <w:r w:rsidR="007206BD">
        <w:rPr>
          <w:rFonts w:cs="Calibri Light"/>
          <w:szCs w:val="24"/>
        </w:rPr>
        <w:t xml:space="preserve"> </w:t>
      </w:r>
      <w:r w:rsidR="00246A22">
        <w:rPr>
          <w:rFonts w:cs="Calibri Light"/>
          <w:szCs w:val="24"/>
        </w:rPr>
        <w:t>détaillé en annexe ;</w:t>
      </w:r>
    </w:p>
    <w:p w14:paraId="0773FE57" w14:textId="77777777" w:rsidR="00246A22" w:rsidRDefault="00246A22" w:rsidP="00246A22">
      <w:pPr>
        <w:pStyle w:val="Paragraphedeliste"/>
        <w:rPr>
          <w:rFonts w:cs="Calibri Light"/>
          <w:szCs w:val="24"/>
        </w:rPr>
      </w:pPr>
    </w:p>
    <w:p w14:paraId="07F0F2D3" w14:textId="77777777" w:rsidR="00246A22" w:rsidRPr="00246A22" w:rsidRDefault="00246A22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>
        <w:rPr>
          <w:rFonts w:cs="Calibri Light"/>
          <w:szCs w:val="24"/>
        </w:rPr>
        <w:t xml:space="preserve"> </w:t>
      </w:r>
      <w:r w:rsidRPr="00246A22">
        <w:rPr>
          <w:rFonts w:cs="Calibri Light"/>
          <w:szCs w:val="24"/>
        </w:rPr>
        <w:t xml:space="preserve">Être un </w:t>
      </w:r>
      <w:r w:rsidRPr="00246A22">
        <w:rPr>
          <w:rFonts w:cs="Calibri Light"/>
          <w:b/>
          <w:szCs w:val="24"/>
        </w:rPr>
        <w:t>Prestataire de Services de Confiance qualifié pour l'envoi de recommandé électronique qualifié</w:t>
      </w:r>
      <w:r w:rsidRPr="00246A22">
        <w:rPr>
          <w:rFonts w:cs="Calibri Light"/>
          <w:szCs w:val="24"/>
        </w:rPr>
        <w:t xml:space="preserve"> au sens du règlement "eIDAS" ou équivalent ;</w:t>
      </w:r>
    </w:p>
    <w:p w14:paraId="41A04A5D" w14:textId="77777777" w:rsidR="00246A22" w:rsidRDefault="00246A22" w:rsidP="00246A22">
      <w:pPr>
        <w:pStyle w:val="Paragraphedeliste"/>
        <w:rPr>
          <w:rFonts w:cs="Calibri Light"/>
          <w:szCs w:val="24"/>
        </w:rPr>
      </w:pPr>
    </w:p>
    <w:p w14:paraId="3D51B717" w14:textId="77777777" w:rsidR="00246A22" w:rsidRDefault="00246A22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>
        <w:rPr>
          <w:rFonts w:cs="Calibri Light"/>
          <w:szCs w:val="24"/>
        </w:rPr>
        <w:lastRenderedPageBreak/>
        <w:t xml:space="preserve">Être un </w:t>
      </w:r>
      <w:r w:rsidRPr="00246A22">
        <w:rPr>
          <w:rFonts w:cs="Calibri Light"/>
          <w:b/>
          <w:szCs w:val="24"/>
        </w:rPr>
        <w:t>Prestataire de Services de Confiance qualifié pour la délivrance de certificats de cachets électroniques qualifiés ou de signatures électroniques qualifiées</w:t>
      </w:r>
      <w:r w:rsidRPr="00246A22">
        <w:rPr>
          <w:rFonts w:cs="Calibri Light"/>
          <w:szCs w:val="24"/>
        </w:rPr>
        <w:t xml:space="preserve"> au sens du règlement "eIDAS" ou équivalent</w:t>
      </w:r>
      <w:r>
        <w:rPr>
          <w:rFonts w:cs="Calibri Light"/>
          <w:szCs w:val="24"/>
        </w:rPr>
        <w:t> ;</w:t>
      </w:r>
    </w:p>
    <w:p w14:paraId="02E9B704" w14:textId="77777777" w:rsidR="00246A22" w:rsidRDefault="00246A22" w:rsidP="00246A22">
      <w:pPr>
        <w:pStyle w:val="Paragraphedeliste"/>
        <w:rPr>
          <w:rFonts w:cs="Calibri Light"/>
          <w:szCs w:val="24"/>
        </w:rPr>
      </w:pPr>
    </w:p>
    <w:p w14:paraId="5B1EB6C5" w14:textId="77777777" w:rsidR="00246A22" w:rsidRPr="00771CC9" w:rsidRDefault="00246A22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>
        <w:rPr>
          <w:rFonts w:cs="Calibri Light"/>
          <w:szCs w:val="24"/>
        </w:rPr>
        <w:t xml:space="preserve">Être </w:t>
      </w:r>
      <w:r w:rsidRPr="005472CA">
        <w:rPr>
          <w:rFonts w:cs="Calibri Light"/>
          <w:b/>
          <w:bCs/>
          <w:szCs w:val="24"/>
        </w:rPr>
        <w:t>certifié en tant que</w:t>
      </w:r>
      <w:r w:rsidRPr="00246A22">
        <w:rPr>
          <w:rFonts w:cs="Calibri Light"/>
          <w:szCs w:val="24"/>
        </w:rPr>
        <w:t xml:space="preserve"> </w:t>
      </w:r>
      <w:r w:rsidRPr="00246A22">
        <w:rPr>
          <w:rFonts w:cs="Calibri Light"/>
          <w:b/>
          <w:szCs w:val="24"/>
        </w:rPr>
        <w:t>tiers archiveur</w:t>
      </w:r>
      <w:r w:rsidRPr="00246A22">
        <w:rPr>
          <w:rFonts w:cs="Calibri Light"/>
          <w:szCs w:val="24"/>
        </w:rPr>
        <w:t xml:space="preserve"> ou équivalent</w:t>
      </w:r>
      <w:r>
        <w:rPr>
          <w:rFonts w:cs="Calibri Light"/>
          <w:szCs w:val="24"/>
        </w:rPr>
        <w:t>.</w:t>
      </w:r>
    </w:p>
    <w:p w14:paraId="445684C0" w14:textId="77777777" w:rsidR="004F5585" w:rsidRPr="0025161B" w:rsidRDefault="004F5585" w:rsidP="004F5585">
      <w:pPr>
        <w:rPr>
          <w:rFonts w:cs="Calibri Light"/>
          <w:szCs w:val="24"/>
        </w:rPr>
      </w:pPr>
    </w:p>
    <w:p w14:paraId="462F9AC8" w14:textId="77777777" w:rsidR="00151C32" w:rsidRPr="0025161B" w:rsidRDefault="00C1257E" w:rsidP="00683A77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Afin d’apprécier la véracité des renseignements mentionnés dans la présente déclaration de candidature, </w:t>
      </w:r>
      <w:r w:rsidR="00246A22">
        <w:rPr>
          <w:rFonts w:cs="Calibri Light"/>
          <w:szCs w:val="24"/>
        </w:rPr>
        <w:t xml:space="preserve">le </w:t>
      </w:r>
      <w:r w:rsidR="00246A22">
        <w:rPr>
          <w:rFonts w:cs="Calibri Light"/>
          <w:b/>
          <w:szCs w:val="24"/>
        </w:rPr>
        <w:t>candidat</w:t>
      </w:r>
      <w:r w:rsidR="0090026E" w:rsidRPr="0025161B">
        <w:rPr>
          <w:rFonts w:cs="Calibri Light"/>
          <w:szCs w:val="24"/>
        </w:rPr>
        <w:t xml:space="preserve"> </w:t>
      </w:r>
      <w:r w:rsidR="00246A22" w:rsidRPr="00246A22">
        <w:rPr>
          <w:rFonts w:cs="Calibri Light"/>
          <w:b/>
          <w:szCs w:val="24"/>
        </w:rPr>
        <w:t>s</w:t>
      </w:r>
      <w:r w:rsidR="0090026E" w:rsidRPr="00246A22">
        <w:rPr>
          <w:rFonts w:cs="Calibri Light"/>
          <w:b/>
          <w:szCs w:val="24"/>
        </w:rPr>
        <w:t>’engage</w:t>
      </w:r>
      <w:r w:rsidR="0090026E" w:rsidRPr="0025161B">
        <w:rPr>
          <w:rFonts w:cs="Calibri Light"/>
          <w:szCs w:val="24"/>
        </w:rPr>
        <w:t xml:space="preserve"> à fournir les documents justificatifs et moyens de preuve attendus dans le cadre de la consultation lors de la demande formulée par le pouvoir adjudicateur.</w:t>
      </w:r>
    </w:p>
    <w:p w14:paraId="2B51CD1D" w14:textId="77777777" w:rsidR="007A5BCF" w:rsidRDefault="007A5BCF" w:rsidP="0090026E">
      <w:pPr>
        <w:rPr>
          <w:rFonts w:cs="Calibri Light"/>
          <w:szCs w:val="24"/>
        </w:rPr>
      </w:pPr>
    </w:p>
    <w:p w14:paraId="7C369EEF" w14:textId="77777777" w:rsidR="00903B8E" w:rsidRPr="0025161B" w:rsidRDefault="00B27508" w:rsidP="0090026E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Toutefois, c</w:t>
      </w:r>
      <w:r w:rsidR="0090026E" w:rsidRPr="0025161B">
        <w:rPr>
          <w:rFonts w:cs="Calibri Light"/>
          <w:szCs w:val="24"/>
        </w:rPr>
        <w:t>ertains documents ju</w:t>
      </w:r>
      <w:r w:rsidR="00903B8E" w:rsidRPr="0025161B">
        <w:rPr>
          <w:rFonts w:cs="Calibri Light"/>
          <w:szCs w:val="24"/>
        </w:rPr>
        <w:t>stificatifs et moyens de preuve :</w:t>
      </w:r>
    </w:p>
    <w:p w14:paraId="567C2904" w14:textId="77777777" w:rsidR="0090026E" w:rsidRPr="0025161B" w:rsidRDefault="007953DB" w:rsidP="00A2623C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189724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83E" w:rsidRPr="0025161B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25161B">
        <w:rPr>
          <w:rFonts w:cs="Calibri Light"/>
          <w:szCs w:val="24"/>
        </w:rPr>
        <w:t xml:space="preserve"> </w:t>
      </w:r>
      <w:r w:rsidR="00903B8E" w:rsidRPr="0025161B">
        <w:rPr>
          <w:rFonts w:cs="Calibri Light"/>
          <w:szCs w:val="24"/>
        </w:rPr>
        <w:t>S</w:t>
      </w:r>
      <w:r w:rsidR="0090026E" w:rsidRPr="0025161B">
        <w:rPr>
          <w:rFonts w:cs="Calibri Light"/>
          <w:szCs w:val="24"/>
        </w:rPr>
        <w:t>ont</w:t>
      </w:r>
      <w:r w:rsidR="00903B8E" w:rsidRPr="0025161B">
        <w:rPr>
          <w:rFonts w:cs="Calibri Light"/>
          <w:szCs w:val="24"/>
        </w:rPr>
        <w:t xml:space="preserve"> </w:t>
      </w:r>
      <w:r w:rsidR="0090026E" w:rsidRPr="0025161B">
        <w:rPr>
          <w:rFonts w:cs="Calibri Light"/>
          <w:szCs w:val="24"/>
        </w:rPr>
        <w:t xml:space="preserve">accessibles directement et gratuitement à l’adresse internet suivante : </w:t>
      </w:r>
      <w:r w:rsidR="00A2623C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A2623C" w:rsidRPr="0025161B">
        <w:rPr>
          <w:szCs w:val="24"/>
        </w:rPr>
        <w:t>.</w:t>
      </w:r>
    </w:p>
    <w:p w14:paraId="743E5165" w14:textId="77777777" w:rsidR="004F5585" w:rsidRPr="0025161B" w:rsidRDefault="004F5585" w:rsidP="004F5585">
      <w:pPr>
        <w:ind w:left="1440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L’ensemble des renseignements nécessaires pour y accéder sont les suivantes : </w:t>
      </w:r>
      <w:r w:rsidR="00A2623C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A2623C" w:rsidRPr="0025161B">
        <w:rPr>
          <w:szCs w:val="24"/>
        </w:rPr>
        <w:t>.</w:t>
      </w:r>
    </w:p>
    <w:p w14:paraId="15C592D2" w14:textId="77777777" w:rsidR="0090026E" w:rsidRPr="0025161B" w:rsidRDefault="007953DB" w:rsidP="00903B8E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9062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23C" w:rsidRPr="0025161B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25161B">
        <w:rPr>
          <w:rFonts w:cs="Calibri Light"/>
          <w:szCs w:val="24"/>
        </w:rPr>
        <w:t xml:space="preserve"> </w:t>
      </w:r>
      <w:r w:rsidR="00903B8E" w:rsidRPr="0025161B">
        <w:rPr>
          <w:rFonts w:cs="Calibri Light"/>
          <w:szCs w:val="24"/>
        </w:rPr>
        <w:t xml:space="preserve">Ont déjà été transmis à vos services lors d’une </w:t>
      </w:r>
      <w:r w:rsidR="00A2623C" w:rsidRPr="0025161B">
        <w:rPr>
          <w:rFonts w:cs="Calibri Light"/>
          <w:szCs w:val="24"/>
        </w:rPr>
        <w:t xml:space="preserve">précédente </w:t>
      </w:r>
      <w:r w:rsidR="00903B8E" w:rsidRPr="0025161B">
        <w:rPr>
          <w:rFonts w:cs="Calibri Light"/>
          <w:szCs w:val="24"/>
        </w:rPr>
        <w:t xml:space="preserve">consultation et demeurent valables : </w:t>
      </w:r>
      <w:r w:rsidR="0040170F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indiquez le nom et le numéro de la consultation"/>
            </w:textInput>
          </w:ffData>
        </w:fldChar>
      </w:r>
      <w:r w:rsidR="0040170F" w:rsidRPr="0025161B">
        <w:rPr>
          <w:szCs w:val="24"/>
        </w:rPr>
        <w:instrText xml:space="preserve"> FORMTEXT </w:instrText>
      </w:r>
      <w:r w:rsidR="0040170F" w:rsidRPr="0025161B">
        <w:rPr>
          <w:szCs w:val="24"/>
        </w:rPr>
      </w:r>
      <w:r w:rsidR="0040170F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indiquez le nom et le numéro de la consultation</w:t>
      </w:r>
      <w:r w:rsidR="0040170F" w:rsidRPr="0025161B">
        <w:rPr>
          <w:szCs w:val="24"/>
        </w:rPr>
        <w:fldChar w:fldCharType="end"/>
      </w:r>
      <w:r w:rsidR="00A2623C" w:rsidRPr="0025161B">
        <w:rPr>
          <w:szCs w:val="24"/>
        </w:rPr>
        <w:t xml:space="preserve"> </w:t>
      </w:r>
    </w:p>
    <w:p w14:paraId="579E30F8" w14:textId="77777777" w:rsidR="0090026E" w:rsidRPr="0025161B" w:rsidRDefault="0090026E" w:rsidP="00683A77">
      <w:pPr>
        <w:rPr>
          <w:rFonts w:cs="Calibri Light"/>
          <w:szCs w:val="24"/>
        </w:rPr>
      </w:pPr>
    </w:p>
    <w:p w14:paraId="6AC97A26" w14:textId="77777777" w:rsidR="00627AC4" w:rsidRPr="0025161B" w:rsidRDefault="00627AC4" w:rsidP="00683A77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Fait à</w:t>
      </w:r>
      <w:r w:rsidR="00151C32" w:rsidRPr="0025161B">
        <w:rPr>
          <w:rFonts w:cs="Calibri Light"/>
          <w:szCs w:val="24"/>
        </w:rPr>
        <w:t xml:space="preserve"> </w:t>
      </w:r>
      <w:r w:rsidR="00A2623C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151C32" w:rsidRPr="0025161B">
        <w:rPr>
          <w:rFonts w:cs="Calibri Light"/>
          <w:szCs w:val="24"/>
        </w:rPr>
        <w:t>,</w:t>
      </w:r>
      <w:r w:rsidRPr="0025161B">
        <w:rPr>
          <w:rFonts w:cs="Calibri Light"/>
          <w:szCs w:val="24"/>
        </w:rPr>
        <w:t xml:space="preserve"> le</w:t>
      </w:r>
      <w:r w:rsidR="00A2623C" w:rsidRPr="0025161B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1030946080"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A2623C" w:rsidRPr="0025161B">
            <w:rPr>
              <w:rFonts w:cs="Calibri Light"/>
              <w:szCs w:val="24"/>
            </w:rPr>
            <w:t>…/…/…</w:t>
          </w:r>
        </w:sdtContent>
      </w:sdt>
      <w:r w:rsidR="00A2623C" w:rsidRPr="0025161B">
        <w:rPr>
          <w:rFonts w:cs="Calibri Light"/>
          <w:szCs w:val="24"/>
        </w:rPr>
        <w:t> </w:t>
      </w:r>
    </w:p>
    <w:p w14:paraId="4E5FFEC3" w14:textId="77777777" w:rsidR="00507C52" w:rsidRPr="0025161B" w:rsidRDefault="00507C52">
      <w:pPr>
        <w:rPr>
          <w:rFonts w:cs="Calibri Light"/>
          <w:szCs w:val="24"/>
        </w:rPr>
      </w:pPr>
    </w:p>
    <w:p w14:paraId="53BD5B86" w14:textId="77777777" w:rsidR="00C1257E" w:rsidRPr="0025161B" w:rsidRDefault="00C1257E" w:rsidP="00C1257E">
      <w:pPr>
        <w:ind w:left="4820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Le candidat,</w:t>
      </w:r>
    </w:p>
    <w:p w14:paraId="226D17F8" w14:textId="77777777" w:rsidR="00C1257E" w:rsidRPr="0025161B" w:rsidRDefault="007953DB" w:rsidP="00C1257E">
      <w:pPr>
        <w:ind w:left="4820"/>
        <w:rPr>
          <w:rFonts w:cs="Calibri Light"/>
          <w:b/>
          <w:szCs w:val="24"/>
        </w:rPr>
      </w:pPr>
      <w:sdt>
        <w:sdtPr>
          <w:rPr>
            <w:rFonts w:cs="Calibri Light"/>
            <w:b/>
            <w:szCs w:val="24"/>
          </w:rPr>
          <w:id w:val="24373436"/>
          <w:placeholder>
            <w:docPart w:val="C64B80C8607E48909ECB703742CD639F"/>
          </w:placeholder>
          <w:comboBox>
            <w:listItem w:value="Choisissez un élément."/>
            <w:listItem w:displayText="La société" w:value="La société"/>
            <w:listItem w:displayText="L'établissement" w:value="L'établissement"/>
            <w:listItem w:displayText="Le service" w:value="Le service"/>
            <w:listItem w:displayText="L'association" w:value="L'association"/>
          </w:comboBox>
        </w:sdtPr>
        <w:sdtEndPr/>
        <w:sdtContent>
          <w:r w:rsidR="00A2623C" w:rsidRPr="0025161B">
            <w:rPr>
              <w:rFonts w:cs="Calibri Light"/>
              <w:b/>
              <w:szCs w:val="24"/>
            </w:rPr>
            <w:t>La société</w:t>
          </w:r>
        </w:sdtContent>
      </w:sdt>
      <w:r w:rsidR="00C1257E" w:rsidRPr="0025161B">
        <w:rPr>
          <w:rFonts w:cs="Calibri Light"/>
          <w:b/>
          <w:szCs w:val="24"/>
        </w:rPr>
        <w:t xml:space="preserve"> </w:t>
      </w:r>
      <w:r w:rsidR="00A2623C" w:rsidRPr="0025161B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b/>
          <w:szCs w:val="24"/>
        </w:rPr>
        <w:instrText xml:space="preserve"> FORMTEXT </w:instrText>
      </w:r>
      <w:r w:rsidR="00A2623C" w:rsidRPr="0025161B">
        <w:rPr>
          <w:b/>
          <w:szCs w:val="24"/>
        </w:rPr>
      </w:r>
      <w:r w:rsidR="00A2623C" w:rsidRPr="0025161B">
        <w:rPr>
          <w:b/>
          <w:szCs w:val="24"/>
        </w:rPr>
        <w:fldChar w:fldCharType="separate"/>
      </w:r>
      <w:r w:rsidR="00EB5444" w:rsidRPr="0025161B">
        <w:rPr>
          <w:b/>
          <w:noProof/>
          <w:szCs w:val="24"/>
        </w:rPr>
        <w:t>..............................</w:t>
      </w:r>
      <w:r w:rsidR="00A2623C" w:rsidRPr="0025161B">
        <w:rPr>
          <w:b/>
          <w:szCs w:val="24"/>
        </w:rPr>
        <w:fldChar w:fldCharType="end"/>
      </w:r>
    </w:p>
    <w:p w14:paraId="4E3D5B56" w14:textId="77777777" w:rsidR="00C1257E" w:rsidRPr="0025161B" w:rsidRDefault="00C1257E" w:rsidP="00C1257E">
      <w:pPr>
        <w:ind w:left="4820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Représenté</w:t>
      </w:r>
      <w:r w:rsidR="00243049" w:rsidRPr="0025161B">
        <w:rPr>
          <w:rFonts w:cs="Calibri Light"/>
          <w:b/>
          <w:szCs w:val="24"/>
        </w:rPr>
        <w:t>(e)</w:t>
      </w:r>
      <w:r w:rsidRPr="0025161B">
        <w:rPr>
          <w:rFonts w:cs="Calibri Light"/>
          <w:b/>
          <w:szCs w:val="24"/>
        </w:rPr>
        <w:t xml:space="preserve"> par </w:t>
      </w:r>
      <w:r w:rsidR="00A2623C" w:rsidRPr="0025161B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b/>
          <w:szCs w:val="24"/>
        </w:rPr>
        <w:instrText xml:space="preserve"> FORMTEXT </w:instrText>
      </w:r>
      <w:r w:rsidR="00A2623C" w:rsidRPr="0025161B">
        <w:rPr>
          <w:b/>
          <w:szCs w:val="24"/>
        </w:rPr>
      </w:r>
      <w:r w:rsidR="00A2623C" w:rsidRPr="0025161B">
        <w:rPr>
          <w:b/>
          <w:szCs w:val="24"/>
        </w:rPr>
        <w:fldChar w:fldCharType="separate"/>
      </w:r>
      <w:r w:rsidR="00EB5444" w:rsidRPr="0025161B">
        <w:rPr>
          <w:b/>
          <w:noProof/>
          <w:szCs w:val="24"/>
        </w:rPr>
        <w:t>..............................</w:t>
      </w:r>
      <w:r w:rsidR="00A2623C" w:rsidRPr="0025161B">
        <w:rPr>
          <w:b/>
          <w:szCs w:val="24"/>
        </w:rPr>
        <w:fldChar w:fldCharType="end"/>
      </w:r>
    </w:p>
    <w:p w14:paraId="22E5CEB5" w14:textId="77777777" w:rsidR="00922BA4" w:rsidRDefault="00922BA4" w:rsidP="00C1257E">
      <w:pPr>
        <w:rPr>
          <w:rFonts w:cs="Calibri Light"/>
        </w:rPr>
      </w:pPr>
    </w:p>
    <w:p w14:paraId="6537AEC6" w14:textId="77777777" w:rsidR="00760EAC" w:rsidRDefault="00760EAC" w:rsidP="00C1257E">
      <w:pPr>
        <w:rPr>
          <w:rFonts w:cs="Calibri Light"/>
        </w:rPr>
      </w:pPr>
    </w:p>
    <w:p w14:paraId="2438C48A" w14:textId="77777777" w:rsidR="004A7904" w:rsidRDefault="004A7904" w:rsidP="00C1257E">
      <w:pPr>
        <w:rPr>
          <w:rFonts w:cs="Calibri Light"/>
        </w:rPr>
        <w:sectPr w:rsidR="004A7904" w:rsidSect="007A5BCF">
          <w:headerReference w:type="default" r:id="rId14"/>
          <w:footerReference w:type="default" r:id="rId15"/>
          <w:pgSz w:w="11906" w:h="16838"/>
          <w:pgMar w:top="1417" w:right="1417" w:bottom="1417" w:left="1417" w:header="720" w:footer="680" w:gutter="0"/>
          <w:pgBorders w:offsetFrom="page">
            <w:top w:val="twistedLines1" w:sz="14" w:space="24" w:color="002060"/>
            <w:left w:val="twistedLines1" w:sz="14" w:space="24" w:color="002060"/>
            <w:bottom w:val="twistedLines1" w:sz="14" w:space="24" w:color="002060"/>
            <w:right w:val="twistedLines1" w:sz="14" w:space="24" w:color="002060"/>
          </w:pgBorders>
          <w:cols w:space="720"/>
          <w:docGrid w:linePitch="360"/>
        </w:sectPr>
      </w:pPr>
    </w:p>
    <w:p w14:paraId="30D8971C" w14:textId="77777777" w:rsidR="00760EAC" w:rsidRDefault="00760EAC" w:rsidP="00760EAC">
      <w:pPr>
        <w:jc w:val="center"/>
        <w:rPr>
          <w:b/>
          <w:bCs/>
        </w:rPr>
      </w:pPr>
      <w:r>
        <w:rPr>
          <w:b/>
          <w:bCs/>
        </w:rPr>
        <w:lastRenderedPageBreak/>
        <w:t>Annexe – Chiffres d’Affaires</w:t>
      </w:r>
    </w:p>
    <w:p w14:paraId="0029D0C3" w14:textId="77777777" w:rsidR="00760EAC" w:rsidRDefault="00760EAC" w:rsidP="00760EAC">
      <w:pPr>
        <w:jc w:val="center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39"/>
        <w:gridCol w:w="4139"/>
      </w:tblGrid>
      <w:tr w:rsidR="00771CC9" w14:paraId="19EA27BA" w14:textId="77777777" w:rsidTr="00EA342B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F3A762B" w14:textId="77777777" w:rsidR="00771CC9" w:rsidRDefault="00771CC9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0D44BB4" w14:textId="77777777" w:rsidR="00771CC9" w:rsidRDefault="00771CC9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Chiffre d’affaires</w:t>
            </w:r>
          </w:p>
          <w:p w14:paraId="4B6918D3" w14:textId="77777777" w:rsidR="00771CC9" w:rsidRDefault="00771CC9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(en € HT)</w:t>
            </w:r>
          </w:p>
        </w:tc>
      </w:tr>
      <w:tr w:rsidR="00771CC9" w14:paraId="2B9BF657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294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387636749"/>
                <w:placeholder>
                  <w:docPart w:val="57F35E6F5D554F11B0707E6AD8251CE2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4098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  <w:tr w:rsidR="00771CC9" w14:paraId="5412527A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2965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572351984"/>
                <w:placeholder>
                  <w:docPart w:val="072E2659C8A84925AD0497207624767F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CD9A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  <w:tr w:rsidR="00771CC9" w14:paraId="00B85E95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01BD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11139673"/>
                <w:placeholder>
                  <w:docPart w:val="7F2BCE9379F04428A67F61C14CD80646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8D52" w14:textId="77777777" w:rsidR="00771CC9" w:rsidRDefault="00771CC9" w:rsidP="00760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</w:tbl>
    <w:p w14:paraId="3C111ACC" w14:textId="77777777" w:rsidR="00760EAC" w:rsidRDefault="00760EAC" w:rsidP="00C1257E">
      <w:pPr>
        <w:rPr>
          <w:rFonts w:cs="Calibri Light"/>
        </w:rPr>
      </w:pPr>
    </w:p>
    <w:p w14:paraId="773DE570" w14:textId="77777777" w:rsidR="00760EAC" w:rsidRDefault="00760EAC" w:rsidP="00C1257E">
      <w:pPr>
        <w:rPr>
          <w:rFonts w:cs="Calibri Light"/>
        </w:rPr>
      </w:pPr>
    </w:p>
    <w:p w14:paraId="1C98037C" w14:textId="77777777" w:rsidR="004A7904" w:rsidRDefault="004A7904">
      <w:pPr>
        <w:suppressAutoHyphens w:val="0"/>
        <w:contextualSpacing w:val="0"/>
        <w:jc w:val="left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br w:type="page"/>
      </w:r>
    </w:p>
    <w:p w14:paraId="0ECA6106" w14:textId="3F6A0858" w:rsidR="00760EAC" w:rsidRDefault="00760EAC" w:rsidP="00760EAC">
      <w:pPr>
        <w:jc w:val="center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lastRenderedPageBreak/>
        <w:t>Annexe – Références</w:t>
      </w:r>
      <w:r w:rsidR="00F459AE">
        <w:rPr>
          <w:rFonts w:cs="Calibri Light"/>
          <w:b/>
          <w:bCs/>
          <w:szCs w:val="24"/>
        </w:rPr>
        <w:t xml:space="preserve"> </w:t>
      </w:r>
      <w:ins w:id="2" w:author="BOULLE THOMAS (CNAM / Paris)" w:date="2026-01-09T09:46:00Z">
        <w:r w:rsidR="00F459AE">
          <w:rPr>
            <w:rFonts w:cs="Calibri Light"/>
            <w:b/>
            <w:bCs/>
            <w:szCs w:val="24"/>
          </w:rPr>
          <w:t>( liste non exhaustive )</w:t>
        </w:r>
      </w:ins>
    </w:p>
    <w:p w14:paraId="04F8E6C5" w14:textId="77777777" w:rsidR="00760EAC" w:rsidRDefault="00760EAC" w:rsidP="00760EAC">
      <w:pPr>
        <w:jc w:val="center"/>
        <w:rPr>
          <w:rFonts w:cs="Calibri Light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2143"/>
        <w:gridCol w:w="2268"/>
        <w:gridCol w:w="2268"/>
        <w:gridCol w:w="2268"/>
        <w:gridCol w:w="1701"/>
        <w:gridCol w:w="1701"/>
      </w:tblGrid>
      <w:tr w:rsidR="00760EAC" w:rsidRPr="00760EAC" w14:paraId="6B50A98B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BB9C0E6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 xml:space="preserve">Référence 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02A0D47" w14:textId="77777777" w:rsidR="004A7904" w:rsidRPr="00760EAC" w:rsidRDefault="00EE250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contrat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84C0879" w14:textId="77777777" w:rsidR="00760EAC" w:rsidRPr="00760EAC" w:rsidRDefault="00760EAC" w:rsidP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Objet du contrat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EE0630" w14:textId="77777777" w:rsidR="00760EAC" w:rsidRPr="00760EAC" w:rsidRDefault="00760EAC" w:rsidP="00760EA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Lieux d’exécution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1704DCF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Client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C65C708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Montant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79146AA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Durée</w:t>
            </w:r>
          </w:p>
        </w:tc>
      </w:tr>
      <w:tr w:rsidR="00760EAC" w:rsidRPr="00760EAC" w14:paraId="52F738B3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25C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760EAC">
              <w:rPr>
                <w:sz w:val="16"/>
                <w:szCs w:val="16"/>
                <w:vertAlign w:val="superscript"/>
              </w:rPr>
              <w:t>ère</w:t>
            </w:r>
            <w:r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1855457831"/>
            <w:placeholder>
              <w:docPart w:val="E80639F295134EABB2EBCD53A73CD12F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EndPr/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F06BC2C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DA60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480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F6E3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25F9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B48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760EAC" w:rsidRPr="00760EAC" w14:paraId="5EFDB7E7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FCB2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263447149"/>
            <w:placeholder>
              <w:docPart w:val="62D80F159F064CA181FBA611B3F11FE9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EndPr/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B59386B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2F2C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7DB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509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51EE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E874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760EAC" w:rsidRPr="00760EAC" w14:paraId="5434768B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0C3C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902979789"/>
            <w:placeholder>
              <w:docPart w:val="84BCCB4CADE442CCAB87B8648F20C93D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EndPr/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933222D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040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0E68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7668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70B0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E1E9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1BD81ED6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9699" w14:textId="77777777" w:rsidR="004A7904" w:rsidRPr="00760EAC" w:rsidRDefault="004A7904" w:rsidP="004A79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4A7904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-2039884632"/>
            <w:placeholder>
              <w:docPart w:val="B0872C2ADA594BBC9FC660FC9F231EBE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EndPr/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A025F32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E57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F4EE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265B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270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492D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64830DE6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C944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556456635"/>
            <w:placeholder>
              <w:docPart w:val="C6D3E15887BF4302A8201C82AC0F44AB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EndPr/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0ED0127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1F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F528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BA2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391D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DF0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4A6E85A7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2D63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4A7904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182660754"/>
            <w:placeholder>
              <w:docPart w:val="9E6C50175F8143E69B19775D31C30DB5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EndPr/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50EF9F7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721E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A645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4F79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CDD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A45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</w:tbl>
    <w:p w14:paraId="0D0A236D" w14:textId="77777777" w:rsidR="00760EAC" w:rsidRDefault="00760EAC" w:rsidP="00C1257E">
      <w:pPr>
        <w:rPr>
          <w:rFonts w:cs="Calibri Light"/>
        </w:rPr>
      </w:pPr>
    </w:p>
    <w:p w14:paraId="58FDB236" w14:textId="77777777" w:rsidR="004A7904" w:rsidRDefault="004A7904">
      <w:pPr>
        <w:suppressAutoHyphens w:val="0"/>
        <w:contextualSpacing w:val="0"/>
        <w:jc w:val="left"/>
        <w:rPr>
          <w:rFonts w:cs="Calibri Light"/>
        </w:rPr>
      </w:pPr>
      <w:r>
        <w:rPr>
          <w:rFonts w:cs="Calibri Light"/>
        </w:rPr>
        <w:br w:type="page"/>
      </w:r>
    </w:p>
    <w:p w14:paraId="17AAA281" w14:textId="77777777" w:rsidR="004A7904" w:rsidRDefault="004A7904" w:rsidP="004A7904">
      <w:pPr>
        <w:jc w:val="center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lastRenderedPageBreak/>
        <w:t xml:space="preserve">Annexe – </w:t>
      </w:r>
      <w:r w:rsidR="00EE2501">
        <w:rPr>
          <w:rFonts w:cs="Calibri Light"/>
          <w:b/>
          <w:bCs/>
          <w:szCs w:val="24"/>
        </w:rPr>
        <w:t xml:space="preserve">Moyens </w:t>
      </w:r>
      <w:r>
        <w:rPr>
          <w:rFonts w:cs="Calibri Light"/>
          <w:b/>
          <w:bCs/>
          <w:szCs w:val="24"/>
        </w:rPr>
        <w:t>matériels et techniques</w:t>
      </w:r>
      <w:bookmarkStart w:id="3" w:name="_GoBack"/>
      <w:bookmarkEnd w:id="3"/>
    </w:p>
    <w:p w14:paraId="0828DD06" w14:textId="77777777" w:rsidR="00760EAC" w:rsidRDefault="00760EAC" w:rsidP="00C1257E">
      <w:pPr>
        <w:rPr>
          <w:rFonts w:cs="Calibri Light"/>
        </w:rPr>
      </w:pPr>
    </w:p>
    <w:tbl>
      <w:tblPr>
        <w:tblStyle w:val="Grilledutableau"/>
        <w:tblW w:w="13035" w:type="dxa"/>
        <w:jc w:val="center"/>
        <w:tblLook w:val="04A0" w:firstRow="1" w:lastRow="0" w:firstColumn="1" w:lastColumn="0" w:noHBand="0" w:noVBand="1"/>
      </w:tblPr>
      <w:tblGrid>
        <w:gridCol w:w="6232"/>
        <w:gridCol w:w="6803"/>
      </w:tblGrid>
      <w:tr w:rsidR="00BF486A" w:rsidRPr="00593052" w14:paraId="275860E8" w14:textId="77777777" w:rsidTr="00BF486A">
        <w:trPr>
          <w:trHeight w:val="567"/>
          <w:jc w:val="center"/>
        </w:trPr>
        <w:tc>
          <w:tcPr>
            <w:tcW w:w="6232" w:type="dxa"/>
            <w:shd w:val="clear" w:color="auto" w:fill="002060"/>
            <w:vAlign w:val="center"/>
          </w:tcPr>
          <w:p w14:paraId="22B3DE76" w14:textId="77777777" w:rsidR="00BF486A" w:rsidRPr="00593052" w:rsidRDefault="00BF486A" w:rsidP="00362B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moyens matériels et techniques</w:t>
            </w:r>
          </w:p>
        </w:tc>
        <w:tc>
          <w:tcPr>
            <w:tcW w:w="6803" w:type="dxa"/>
            <w:shd w:val="clear" w:color="auto" w:fill="002060"/>
            <w:vAlign w:val="center"/>
          </w:tcPr>
          <w:p w14:paraId="696A1FF1" w14:textId="77777777" w:rsidR="00BF486A" w:rsidRPr="00593052" w:rsidRDefault="00BF486A" w:rsidP="00362B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Liste des moyens matériels et techniques</w:t>
            </w:r>
          </w:p>
        </w:tc>
      </w:tr>
      <w:tr w:rsidR="00BF486A" w:rsidRPr="00E22E58" w14:paraId="782987C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048A5D88" w14:textId="77777777" w:rsidR="00BF486A" w:rsidRPr="00E22E58" w:rsidRDefault="00BF486A" w:rsidP="00246A22">
            <w:r>
              <w:rPr>
                <w:rFonts w:cs="Calibri Light"/>
                <w:szCs w:val="24"/>
              </w:rPr>
              <w:t>Moyens maté</w:t>
            </w:r>
            <w:r w:rsidR="007A5BCF">
              <w:rPr>
                <w:rFonts w:cs="Calibri Light"/>
                <w:szCs w:val="24"/>
              </w:rPr>
              <w:t>riels et techniqu</w:t>
            </w:r>
            <w:r w:rsidR="00246A22">
              <w:rPr>
                <w:rFonts w:cs="Calibri Light"/>
                <w:szCs w:val="24"/>
              </w:rPr>
              <w:t>es nécessaires aux opérations d’envoi de LRAR</w:t>
            </w:r>
          </w:p>
        </w:tc>
        <w:tc>
          <w:tcPr>
            <w:tcW w:w="6803" w:type="dxa"/>
            <w:vAlign w:val="center"/>
          </w:tcPr>
          <w:p w14:paraId="4B32D531" w14:textId="77777777" w:rsidR="00BF486A" w:rsidRPr="00593052" w:rsidRDefault="00BF486A" w:rsidP="00362B5C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AA2954" w:rsidRPr="00E22E58" w14:paraId="5882AB59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6C4AA200" w14:textId="77777777" w:rsidR="00AA2954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aux opérations d’envoi de LRE</w:t>
            </w:r>
          </w:p>
        </w:tc>
        <w:tc>
          <w:tcPr>
            <w:tcW w:w="6803" w:type="dxa"/>
            <w:vAlign w:val="center"/>
          </w:tcPr>
          <w:p w14:paraId="0635C992" w14:textId="77777777" w:rsidR="00AA2954" w:rsidRPr="00593052" w:rsidRDefault="00AA2954" w:rsidP="00AA2954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AA2954" w:rsidRPr="00E22E58" w14:paraId="6167EB6F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27F44FD9" w14:textId="77777777" w:rsidR="00AA2954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aux opérations d’archivage électronique</w:t>
            </w:r>
          </w:p>
        </w:tc>
        <w:tc>
          <w:tcPr>
            <w:tcW w:w="6803" w:type="dxa"/>
            <w:vAlign w:val="center"/>
          </w:tcPr>
          <w:p w14:paraId="62A7FB7E" w14:textId="77777777" w:rsidR="00AA2954" w:rsidRPr="00593052" w:rsidRDefault="00AA2954" w:rsidP="00AA2954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246A22" w:rsidRPr="00E22E58" w14:paraId="4C2DEAE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6ABFF948" w14:textId="77777777" w:rsidR="00246A22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aux opérations d’archivage physique</w:t>
            </w:r>
          </w:p>
        </w:tc>
        <w:tc>
          <w:tcPr>
            <w:tcW w:w="6803" w:type="dxa"/>
            <w:vAlign w:val="center"/>
          </w:tcPr>
          <w:p w14:paraId="61CB37F0" w14:textId="77777777" w:rsidR="00246A22" w:rsidRPr="00593052" w:rsidRDefault="00246A22" w:rsidP="00246A22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246A22" w:rsidRPr="00E22E58" w14:paraId="670DC34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189944EF" w14:textId="77777777" w:rsidR="00246A22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à la consultation et au suivi des envois et archives</w:t>
            </w:r>
          </w:p>
        </w:tc>
        <w:tc>
          <w:tcPr>
            <w:tcW w:w="6803" w:type="dxa"/>
            <w:vAlign w:val="center"/>
          </w:tcPr>
          <w:p w14:paraId="4AF65453" w14:textId="77777777" w:rsidR="00246A22" w:rsidRPr="00593052" w:rsidRDefault="00246A22" w:rsidP="00246A22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246A22" w:rsidRPr="00593052" w14:paraId="7B19E490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16094D71" w14:textId="77777777" w:rsidR="00246A22" w:rsidRDefault="00246A22" w:rsidP="00246A22">
            <w:pPr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>Autres</w:t>
            </w:r>
          </w:p>
        </w:tc>
        <w:tc>
          <w:tcPr>
            <w:tcW w:w="6803" w:type="dxa"/>
            <w:vAlign w:val="center"/>
          </w:tcPr>
          <w:p w14:paraId="7DECA8EF" w14:textId="77777777" w:rsidR="00246A22" w:rsidRPr="00593052" w:rsidRDefault="00246A22" w:rsidP="00246A22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</w:tbl>
    <w:p w14:paraId="2B625F60" w14:textId="77777777" w:rsidR="004A7904" w:rsidRDefault="004A7904" w:rsidP="00C1257E">
      <w:pPr>
        <w:rPr>
          <w:rFonts w:cs="Calibri Light"/>
        </w:rPr>
      </w:pPr>
    </w:p>
    <w:p w14:paraId="77F1B179" w14:textId="77777777" w:rsidR="00771CC9" w:rsidRDefault="00771CC9">
      <w:pPr>
        <w:suppressAutoHyphens w:val="0"/>
        <w:contextualSpacing w:val="0"/>
        <w:jc w:val="left"/>
        <w:rPr>
          <w:rFonts w:cs="Calibri Light"/>
        </w:rPr>
      </w:pPr>
      <w:r>
        <w:rPr>
          <w:rFonts w:cs="Calibri Light"/>
        </w:rPr>
        <w:br w:type="page"/>
      </w:r>
    </w:p>
    <w:p w14:paraId="0E3279BA" w14:textId="77777777" w:rsidR="00771CC9" w:rsidRDefault="00771CC9" w:rsidP="00771CC9">
      <w:pPr>
        <w:jc w:val="center"/>
        <w:rPr>
          <w:b/>
          <w:bCs/>
        </w:rPr>
      </w:pPr>
      <w:r>
        <w:rPr>
          <w:b/>
          <w:bCs/>
        </w:rPr>
        <w:lastRenderedPageBreak/>
        <w:t>Annexe – Effectifs</w:t>
      </w:r>
    </w:p>
    <w:p w14:paraId="41749755" w14:textId="77777777" w:rsidR="00771CC9" w:rsidRDefault="00771CC9" w:rsidP="00771CC9">
      <w:pPr>
        <w:jc w:val="center"/>
        <w:rPr>
          <w:b/>
          <w:bCs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39"/>
        <w:gridCol w:w="4139"/>
        <w:gridCol w:w="4139"/>
      </w:tblGrid>
      <w:tr w:rsidR="00771CC9" w14:paraId="3FCC091A" w14:textId="77777777" w:rsidTr="00305834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0DE6BA6" w14:textId="77777777" w:rsidR="00771CC9" w:rsidRDefault="00771CC9" w:rsidP="00DF034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FD49BFD" w14:textId="77777777" w:rsidR="00771CC9" w:rsidRDefault="00771CC9" w:rsidP="007206B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Effectif moyen annuel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A712D32" w14:textId="77777777" w:rsidR="00771CC9" w:rsidRDefault="00771CC9" w:rsidP="00DF034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Importance du personnel encadrant</w:t>
            </w:r>
          </w:p>
          <w:p w14:paraId="62DFD3C5" w14:textId="77777777" w:rsidR="00771CC9" w:rsidRDefault="00771CC9" w:rsidP="00DF034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(en %)</w:t>
            </w:r>
          </w:p>
        </w:tc>
      </w:tr>
      <w:tr w:rsidR="00771CC9" w14:paraId="7C17AAE2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10CD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827816084"/>
                <w:placeholder>
                  <w:docPart w:val="57C314DA7D8C45E490E3CFAA334FBA2F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4098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E2EF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  <w:tr w:rsidR="00771CC9" w14:paraId="4E87B055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ABEB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830797115"/>
                <w:placeholder>
                  <w:docPart w:val="460FDF5535AC4229A7ACC0E804A74606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2E1D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DCE8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  <w:tr w:rsidR="00771CC9" w14:paraId="38A7E966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970D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057517902"/>
                <w:placeholder>
                  <w:docPart w:val="658ECBC7A63F4AED9301268B7DBB92C0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B652" w14:textId="77777777" w:rsidR="00771CC9" w:rsidRDefault="00771CC9" w:rsidP="00DF03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5783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</w:tbl>
    <w:p w14:paraId="1CB1B95C" w14:textId="77777777" w:rsidR="00771CC9" w:rsidRPr="004F5585" w:rsidRDefault="00771CC9" w:rsidP="00C1257E">
      <w:pPr>
        <w:rPr>
          <w:rFonts w:cs="Calibri Light"/>
        </w:rPr>
      </w:pPr>
    </w:p>
    <w:sectPr w:rsidR="00771CC9" w:rsidRPr="004F5585" w:rsidSect="007A5BCF">
      <w:pgSz w:w="16838" w:h="11906" w:orient="landscape" w:code="9"/>
      <w:pgMar w:top="1418" w:right="1418" w:bottom="1418" w:left="1418" w:header="720" w:footer="680" w:gutter="0"/>
      <w:pgBorders w:offsetFrom="page">
        <w:top w:val="twistedLines1" w:sz="14" w:space="24" w:color="002060"/>
        <w:left w:val="twistedLines1" w:sz="14" w:space="24" w:color="002060"/>
        <w:bottom w:val="twistedLines1" w:sz="14" w:space="24" w:color="002060"/>
        <w:right w:val="twistedLines1" w:sz="14" w:space="24" w:color="002060"/>
      </w:pgBorders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5A9EE" w14:textId="77777777" w:rsidR="002D47F0" w:rsidRDefault="002D47F0">
      <w:r>
        <w:separator/>
      </w:r>
    </w:p>
    <w:p w14:paraId="1524FE5C" w14:textId="77777777" w:rsidR="002D47F0" w:rsidRDefault="002D47F0"/>
  </w:endnote>
  <w:endnote w:type="continuationSeparator" w:id="0">
    <w:p w14:paraId="4CCACE9B" w14:textId="77777777" w:rsidR="002D47F0" w:rsidRDefault="002D47F0">
      <w:r>
        <w:continuationSeparator/>
      </w:r>
    </w:p>
    <w:p w14:paraId="1B64FB15" w14:textId="77777777" w:rsidR="002D47F0" w:rsidRDefault="002D4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37CA1" w14:textId="77777777" w:rsidR="007411D9" w:rsidRPr="001E2A17" w:rsidRDefault="007411D9" w:rsidP="00621DA0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820F5" w14:textId="77777777" w:rsidR="00621DA0" w:rsidRDefault="00621DA0" w:rsidP="00621DA0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94057" w14:textId="77777777" w:rsidR="009E37B2" w:rsidRPr="00C1257E" w:rsidRDefault="009E37B2" w:rsidP="00C125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B016D" w14:textId="77777777" w:rsidR="002D47F0" w:rsidRDefault="002D47F0">
      <w:r>
        <w:separator/>
      </w:r>
    </w:p>
    <w:p w14:paraId="7712713C" w14:textId="77777777" w:rsidR="002D47F0" w:rsidRDefault="002D47F0"/>
  </w:footnote>
  <w:footnote w:type="continuationSeparator" w:id="0">
    <w:p w14:paraId="1ECB5A94" w14:textId="77777777" w:rsidR="002D47F0" w:rsidRDefault="002D47F0">
      <w:r>
        <w:continuationSeparator/>
      </w:r>
    </w:p>
    <w:p w14:paraId="7A5EA00D" w14:textId="77777777" w:rsidR="002D47F0" w:rsidRDefault="002D47F0"/>
  </w:footnote>
  <w:footnote w:id="1">
    <w:p w14:paraId="37F9FD94" w14:textId="77777777" w:rsidR="0049797A" w:rsidRPr="005C24B6" w:rsidRDefault="0049797A">
      <w:pPr>
        <w:pStyle w:val="Notedebasdepage"/>
        <w:rPr>
          <w:rFonts w:cs="Calibri Light"/>
          <w:sz w:val="16"/>
          <w:szCs w:val="16"/>
        </w:rPr>
      </w:pPr>
      <w:r w:rsidRPr="005C24B6">
        <w:rPr>
          <w:rStyle w:val="Appelnotedebasdep"/>
          <w:rFonts w:cs="Calibri Light"/>
          <w:sz w:val="16"/>
          <w:szCs w:val="16"/>
        </w:rPr>
        <w:footnoteRef/>
      </w:r>
      <w:r w:rsidRPr="005C24B6">
        <w:rPr>
          <w:rFonts w:cs="Calibri Light"/>
          <w:sz w:val="16"/>
          <w:szCs w:val="16"/>
        </w:rPr>
        <w:t xml:space="preserve"> A défaut, un numéro d’identification européen ou international ou propre au pays d’origine de l’opérateur économique issu d’un répertoire figurant dans la liste des </w:t>
      </w:r>
      <w:hyperlink r:id="rId1" w:history="1">
        <w:r w:rsidRPr="005C24B6">
          <w:rPr>
            <w:rStyle w:val="Lienhypertexte"/>
            <w:rFonts w:cs="Calibri Light"/>
            <w:sz w:val="16"/>
            <w:szCs w:val="16"/>
          </w:rPr>
          <w:t>ICD</w:t>
        </w:r>
      </w:hyperlink>
      <w:r w:rsidRPr="005C24B6">
        <w:rPr>
          <w:rFonts w:cs="Calibri Light"/>
          <w:sz w:val="16"/>
          <w:szCs w:val="16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8F7E0" w14:textId="77777777" w:rsidR="00621DA0" w:rsidRDefault="00621DA0" w:rsidP="00621DA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E6B52" w14:textId="77777777" w:rsidR="00C56EB5" w:rsidRPr="002879B4" w:rsidRDefault="00C56EB5" w:rsidP="00287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D3C6C34"/>
    <w:multiLevelType w:val="hybridMultilevel"/>
    <w:tmpl w:val="11287258"/>
    <w:lvl w:ilvl="0" w:tplc="E118015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125D2B86"/>
    <w:multiLevelType w:val="hybridMultilevel"/>
    <w:tmpl w:val="E04A0BD6"/>
    <w:lvl w:ilvl="0" w:tplc="831AF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74D3B"/>
    <w:multiLevelType w:val="hybridMultilevel"/>
    <w:tmpl w:val="3604AF58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41368"/>
    <w:multiLevelType w:val="hybridMultilevel"/>
    <w:tmpl w:val="61C06AA6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A58C0"/>
    <w:multiLevelType w:val="hybridMultilevel"/>
    <w:tmpl w:val="1CD695AA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04270"/>
    <w:multiLevelType w:val="hybridMultilevel"/>
    <w:tmpl w:val="B31A91B4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4D0"/>
    <w:multiLevelType w:val="hybridMultilevel"/>
    <w:tmpl w:val="EDE61382"/>
    <w:lvl w:ilvl="0" w:tplc="1A80E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16FA8"/>
    <w:multiLevelType w:val="hybridMultilevel"/>
    <w:tmpl w:val="CABC1CA4"/>
    <w:lvl w:ilvl="0" w:tplc="EBEC489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395"/>
    <w:multiLevelType w:val="hybridMultilevel"/>
    <w:tmpl w:val="0F44261C"/>
    <w:lvl w:ilvl="0" w:tplc="21D2B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56E"/>
    <w:multiLevelType w:val="hybridMultilevel"/>
    <w:tmpl w:val="7D909E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D0EA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BB37AF8"/>
    <w:multiLevelType w:val="hybridMultilevel"/>
    <w:tmpl w:val="5EEA9C78"/>
    <w:lvl w:ilvl="0" w:tplc="168C55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12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12"/>
  </w:num>
  <w:num w:numId="18">
    <w:abstractNumId w:val="11"/>
  </w:num>
  <w:num w:numId="19">
    <w:abstractNumId w:val="8"/>
  </w:num>
  <w:num w:numId="20">
    <w:abstractNumId w:val="5"/>
  </w:num>
  <w:num w:numId="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ULLE THOMAS (CNAM / Paris)">
    <w15:presenceInfo w15:providerId="AD" w15:userId="S-1-5-21-221657151-1568348028-1356926495-15572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3D"/>
    <w:rsid w:val="00033BC0"/>
    <w:rsid w:val="000367D9"/>
    <w:rsid w:val="00056CB1"/>
    <w:rsid w:val="00057419"/>
    <w:rsid w:val="000579B8"/>
    <w:rsid w:val="00080939"/>
    <w:rsid w:val="00080D2A"/>
    <w:rsid w:val="000831AA"/>
    <w:rsid w:val="00084F22"/>
    <w:rsid w:val="000A4B86"/>
    <w:rsid w:val="000E5E39"/>
    <w:rsid w:val="000E783E"/>
    <w:rsid w:val="001017EB"/>
    <w:rsid w:val="001052F6"/>
    <w:rsid w:val="001101D5"/>
    <w:rsid w:val="00126EFD"/>
    <w:rsid w:val="00151C32"/>
    <w:rsid w:val="001521ED"/>
    <w:rsid w:val="001565FA"/>
    <w:rsid w:val="001642AF"/>
    <w:rsid w:val="00170EF7"/>
    <w:rsid w:val="00182559"/>
    <w:rsid w:val="00184AEF"/>
    <w:rsid w:val="0019700A"/>
    <w:rsid w:val="001B7DE3"/>
    <w:rsid w:val="001C3027"/>
    <w:rsid w:val="001D588C"/>
    <w:rsid w:val="001E2A17"/>
    <w:rsid w:val="001F2872"/>
    <w:rsid w:val="00203AD5"/>
    <w:rsid w:val="00210677"/>
    <w:rsid w:val="00212DC8"/>
    <w:rsid w:val="002247B8"/>
    <w:rsid w:val="00232658"/>
    <w:rsid w:val="00234A81"/>
    <w:rsid w:val="00243049"/>
    <w:rsid w:val="00243E06"/>
    <w:rsid w:val="002440D7"/>
    <w:rsid w:val="00246A22"/>
    <w:rsid w:val="0025161B"/>
    <w:rsid w:val="00256871"/>
    <w:rsid w:val="002656C0"/>
    <w:rsid w:val="00270D3E"/>
    <w:rsid w:val="00271E3F"/>
    <w:rsid w:val="002739A9"/>
    <w:rsid w:val="0027492A"/>
    <w:rsid w:val="00275F20"/>
    <w:rsid w:val="00276982"/>
    <w:rsid w:val="0028065B"/>
    <w:rsid w:val="00285D7E"/>
    <w:rsid w:val="002875DE"/>
    <w:rsid w:val="002879B4"/>
    <w:rsid w:val="00294225"/>
    <w:rsid w:val="002A19F7"/>
    <w:rsid w:val="002A6AA3"/>
    <w:rsid w:val="002A6C8B"/>
    <w:rsid w:val="002B1F7A"/>
    <w:rsid w:val="002B3BF3"/>
    <w:rsid w:val="002C67E0"/>
    <w:rsid w:val="002D47F0"/>
    <w:rsid w:val="002E250C"/>
    <w:rsid w:val="002E56BC"/>
    <w:rsid w:val="002F424E"/>
    <w:rsid w:val="0030291B"/>
    <w:rsid w:val="003054EB"/>
    <w:rsid w:val="00315CF0"/>
    <w:rsid w:val="0033247D"/>
    <w:rsid w:val="003425B3"/>
    <w:rsid w:val="003426D0"/>
    <w:rsid w:val="00346F8A"/>
    <w:rsid w:val="0035087D"/>
    <w:rsid w:val="003526E4"/>
    <w:rsid w:val="00370C43"/>
    <w:rsid w:val="00382123"/>
    <w:rsid w:val="003842BA"/>
    <w:rsid w:val="00386724"/>
    <w:rsid w:val="00386EA9"/>
    <w:rsid w:val="00391815"/>
    <w:rsid w:val="003A594D"/>
    <w:rsid w:val="003B4647"/>
    <w:rsid w:val="003C0BB4"/>
    <w:rsid w:val="003C189F"/>
    <w:rsid w:val="003C3A5C"/>
    <w:rsid w:val="003D02BB"/>
    <w:rsid w:val="003E58DA"/>
    <w:rsid w:val="003F0EC6"/>
    <w:rsid w:val="003F1528"/>
    <w:rsid w:val="003F2D90"/>
    <w:rsid w:val="0040170F"/>
    <w:rsid w:val="00402F5F"/>
    <w:rsid w:val="00412718"/>
    <w:rsid w:val="00413A54"/>
    <w:rsid w:val="00456A7D"/>
    <w:rsid w:val="00472DBE"/>
    <w:rsid w:val="00486CBD"/>
    <w:rsid w:val="00491433"/>
    <w:rsid w:val="0049797A"/>
    <w:rsid w:val="004A7904"/>
    <w:rsid w:val="004B21EB"/>
    <w:rsid w:val="004D1DF9"/>
    <w:rsid w:val="004D2E7F"/>
    <w:rsid w:val="004D7559"/>
    <w:rsid w:val="004E13BF"/>
    <w:rsid w:val="004F5585"/>
    <w:rsid w:val="00507C52"/>
    <w:rsid w:val="00521228"/>
    <w:rsid w:val="00523768"/>
    <w:rsid w:val="00536431"/>
    <w:rsid w:val="00536DF9"/>
    <w:rsid w:val="005404D8"/>
    <w:rsid w:val="005451F3"/>
    <w:rsid w:val="005472CA"/>
    <w:rsid w:val="0055495B"/>
    <w:rsid w:val="005613A6"/>
    <w:rsid w:val="0056196B"/>
    <w:rsid w:val="005672BE"/>
    <w:rsid w:val="00577B00"/>
    <w:rsid w:val="00580D20"/>
    <w:rsid w:val="005905AB"/>
    <w:rsid w:val="00593B1A"/>
    <w:rsid w:val="005A47F9"/>
    <w:rsid w:val="005A4F60"/>
    <w:rsid w:val="005B1763"/>
    <w:rsid w:val="005B287C"/>
    <w:rsid w:val="005C24B6"/>
    <w:rsid w:val="005E12D0"/>
    <w:rsid w:val="005E7400"/>
    <w:rsid w:val="00621DA0"/>
    <w:rsid w:val="00625F1D"/>
    <w:rsid w:val="00627AC4"/>
    <w:rsid w:val="00632D63"/>
    <w:rsid w:val="00633D7F"/>
    <w:rsid w:val="006340F5"/>
    <w:rsid w:val="0064014A"/>
    <w:rsid w:val="00645991"/>
    <w:rsid w:val="00645FD5"/>
    <w:rsid w:val="0065431B"/>
    <w:rsid w:val="00673463"/>
    <w:rsid w:val="00676069"/>
    <w:rsid w:val="00683A77"/>
    <w:rsid w:val="00691AF8"/>
    <w:rsid w:val="006A4C67"/>
    <w:rsid w:val="006A6CCC"/>
    <w:rsid w:val="006D5E52"/>
    <w:rsid w:val="006D7224"/>
    <w:rsid w:val="006F26C8"/>
    <w:rsid w:val="00716E26"/>
    <w:rsid w:val="00720606"/>
    <w:rsid w:val="007206BD"/>
    <w:rsid w:val="00723F39"/>
    <w:rsid w:val="00725AAE"/>
    <w:rsid w:val="007336CD"/>
    <w:rsid w:val="007411D9"/>
    <w:rsid w:val="00751002"/>
    <w:rsid w:val="00754100"/>
    <w:rsid w:val="00760EAC"/>
    <w:rsid w:val="00771CC9"/>
    <w:rsid w:val="00775F55"/>
    <w:rsid w:val="00776CDE"/>
    <w:rsid w:val="00794AD6"/>
    <w:rsid w:val="007953DB"/>
    <w:rsid w:val="007969BA"/>
    <w:rsid w:val="007A5BCF"/>
    <w:rsid w:val="007C3B73"/>
    <w:rsid w:val="007D3787"/>
    <w:rsid w:val="007F13DD"/>
    <w:rsid w:val="007F4A27"/>
    <w:rsid w:val="007F7A0E"/>
    <w:rsid w:val="008014AD"/>
    <w:rsid w:val="00811298"/>
    <w:rsid w:val="0081189B"/>
    <w:rsid w:val="00811AFD"/>
    <w:rsid w:val="00820C34"/>
    <w:rsid w:val="008326E4"/>
    <w:rsid w:val="00835A5B"/>
    <w:rsid w:val="00836576"/>
    <w:rsid w:val="00845687"/>
    <w:rsid w:val="0085254F"/>
    <w:rsid w:val="00857B72"/>
    <w:rsid w:val="00864BF3"/>
    <w:rsid w:val="00873EAF"/>
    <w:rsid w:val="00890E9E"/>
    <w:rsid w:val="0089582C"/>
    <w:rsid w:val="008A0F01"/>
    <w:rsid w:val="008A11F0"/>
    <w:rsid w:val="008C5152"/>
    <w:rsid w:val="008C5414"/>
    <w:rsid w:val="008D5A17"/>
    <w:rsid w:val="008E00ED"/>
    <w:rsid w:val="008E1EBA"/>
    <w:rsid w:val="008E4066"/>
    <w:rsid w:val="008E57D8"/>
    <w:rsid w:val="0090026E"/>
    <w:rsid w:val="00903B8E"/>
    <w:rsid w:val="00922BA4"/>
    <w:rsid w:val="009277A2"/>
    <w:rsid w:val="0093683A"/>
    <w:rsid w:val="0095627F"/>
    <w:rsid w:val="00956C45"/>
    <w:rsid w:val="00960E4C"/>
    <w:rsid w:val="00967818"/>
    <w:rsid w:val="0097024E"/>
    <w:rsid w:val="00977AC9"/>
    <w:rsid w:val="00981CD3"/>
    <w:rsid w:val="00990786"/>
    <w:rsid w:val="009924C9"/>
    <w:rsid w:val="009977E8"/>
    <w:rsid w:val="009A6876"/>
    <w:rsid w:val="009A71D9"/>
    <w:rsid w:val="009B0B7A"/>
    <w:rsid w:val="009B14B4"/>
    <w:rsid w:val="009C2155"/>
    <w:rsid w:val="009D6461"/>
    <w:rsid w:val="009E37B2"/>
    <w:rsid w:val="00A0059F"/>
    <w:rsid w:val="00A02C06"/>
    <w:rsid w:val="00A2623C"/>
    <w:rsid w:val="00A32C14"/>
    <w:rsid w:val="00A43718"/>
    <w:rsid w:val="00A440EF"/>
    <w:rsid w:val="00A45462"/>
    <w:rsid w:val="00A46DBA"/>
    <w:rsid w:val="00A503F3"/>
    <w:rsid w:val="00A50BF9"/>
    <w:rsid w:val="00A520E2"/>
    <w:rsid w:val="00A65EBB"/>
    <w:rsid w:val="00A70828"/>
    <w:rsid w:val="00A75394"/>
    <w:rsid w:val="00A80E9C"/>
    <w:rsid w:val="00A908F7"/>
    <w:rsid w:val="00AA01D7"/>
    <w:rsid w:val="00AA2954"/>
    <w:rsid w:val="00AB0126"/>
    <w:rsid w:val="00AD1804"/>
    <w:rsid w:val="00AE5974"/>
    <w:rsid w:val="00AE730C"/>
    <w:rsid w:val="00B02DE5"/>
    <w:rsid w:val="00B06FCC"/>
    <w:rsid w:val="00B21062"/>
    <w:rsid w:val="00B27508"/>
    <w:rsid w:val="00B53C80"/>
    <w:rsid w:val="00B569DE"/>
    <w:rsid w:val="00B65DF8"/>
    <w:rsid w:val="00B92AD2"/>
    <w:rsid w:val="00B9664F"/>
    <w:rsid w:val="00BA306F"/>
    <w:rsid w:val="00BB2EF6"/>
    <w:rsid w:val="00BE4568"/>
    <w:rsid w:val="00BE48FE"/>
    <w:rsid w:val="00BF486A"/>
    <w:rsid w:val="00BF7BD8"/>
    <w:rsid w:val="00C01A17"/>
    <w:rsid w:val="00C02AA1"/>
    <w:rsid w:val="00C02D34"/>
    <w:rsid w:val="00C1257E"/>
    <w:rsid w:val="00C1386A"/>
    <w:rsid w:val="00C261A1"/>
    <w:rsid w:val="00C27B5A"/>
    <w:rsid w:val="00C50B6D"/>
    <w:rsid w:val="00C56EB5"/>
    <w:rsid w:val="00C751EE"/>
    <w:rsid w:val="00C812AC"/>
    <w:rsid w:val="00C853F3"/>
    <w:rsid w:val="00C877BA"/>
    <w:rsid w:val="00C97C17"/>
    <w:rsid w:val="00CB1774"/>
    <w:rsid w:val="00CB5E4C"/>
    <w:rsid w:val="00CC3A38"/>
    <w:rsid w:val="00CD0F79"/>
    <w:rsid w:val="00CD4969"/>
    <w:rsid w:val="00CD55BF"/>
    <w:rsid w:val="00CE76E0"/>
    <w:rsid w:val="00CF2D14"/>
    <w:rsid w:val="00D07C18"/>
    <w:rsid w:val="00D132A3"/>
    <w:rsid w:val="00D13D12"/>
    <w:rsid w:val="00D14D72"/>
    <w:rsid w:val="00D2723D"/>
    <w:rsid w:val="00D34D9F"/>
    <w:rsid w:val="00D5574A"/>
    <w:rsid w:val="00D6342E"/>
    <w:rsid w:val="00D7269B"/>
    <w:rsid w:val="00D753CE"/>
    <w:rsid w:val="00D84A53"/>
    <w:rsid w:val="00D90436"/>
    <w:rsid w:val="00D92B37"/>
    <w:rsid w:val="00DB278D"/>
    <w:rsid w:val="00DB3307"/>
    <w:rsid w:val="00DB721D"/>
    <w:rsid w:val="00DC00F7"/>
    <w:rsid w:val="00DC510F"/>
    <w:rsid w:val="00DD1774"/>
    <w:rsid w:val="00DE001E"/>
    <w:rsid w:val="00DE1001"/>
    <w:rsid w:val="00DF7E37"/>
    <w:rsid w:val="00E107A1"/>
    <w:rsid w:val="00E12486"/>
    <w:rsid w:val="00E12544"/>
    <w:rsid w:val="00E2086D"/>
    <w:rsid w:val="00E47409"/>
    <w:rsid w:val="00E55EE5"/>
    <w:rsid w:val="00E73A82"/>
    <w:rsid w:val="00E766FF"/>
    <w:rsid w:val="00E81212"/>
    <w:rsid w:val="00EA2BB8"/>
    <w:rsid w:val="00EB014D"/>
    <w:rsid w:val="00EB24F7"/>
    <w:rsid w:val="00EB4DEA"/>
    <w:rsid w:val="00EB5444"/>
    <w:rsid w:val="00EC376E"/>
    <w:rsid w:val="00EC3C60"/>
    <w:rsid w:val="00EC6D8B"/>
    <w:rsid w:val="00EE2501"/>
    <w:rsid w:val="00EF13E3"/>
    <w:rsid w:val="00EF4EFF"/>
    <w:rsid w:val="00EF5497"/>
    <w:rsid w:val="00F1191F"/>
    <w:rsid w:val="00F21563"/>
    <w:rsid w:val="00F272D9"/>
    <w:rsid w:val="00F41FB0"/>
    <w:rsid w:val="00F44110"/>
    <w:rsid w:val="00F446BF"/>
    <w:rsid w:val="00F459AE"/>
    <w:rsid w:val="00F7007F"/>
    <w:rsid w:val="00F80C58"/>
    <w:rsid w:val="00F82AC6"/>
    <w:rsid w:val="00F83BE0"/>
    <w:rsid w:val="00F958E3"/>
    <w:rsid w:val="00FA01A3"/>
    <w:rsid w:val="00FA2A15"/>
    <w:rsid w:val="00FB2458"/>
    <w:rsid w:val="00FD0C10"/>
    <w:rsid w:val="00FD7BCB"/>
    <w:rsid w:val="00FE1EC7"/>
    <w:rsid w:val="00FE74A7"/>
    <w:rsid w:val="00FF1DE5"/>
    <w:rsid w:val="00FF2B8F"/>
    <w:rsid w:val="00FF70AC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8AB39B"/>
  <w15:docId w15:val="{4FEA7763-F6D6-481C-8254-2FAAD25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A22"/>
    <w:pPr>
      <w:suppressAutoHyphens/>
      <w:contextualSpacing/>
      <w:jc w:val="both"/>
    </w:pPr>
    <w:rPr>
      <w:rFonts w:ascii="Calibri Light" w:hAnsi="Calibri Light"/>
      <w:sz w:val="24"/>
      <w:lang w:eastAsia="zh-CN"/>
    </w:rPr>
  </w:style>
  <w:style w:type="paragraph" w:styleId="Titre1">
    <w:name w:val="heading 1"/>
    <w:basedOn w:val="Normal"/>
    <w:next w:val="Normal"/>
    <w:uiPriority w:val="9"/>
    <w:qFormat/>
    <w:rsid w:val="00C56EB5"/>
    <w:pPr>
      <w:keepNext/>
      <w:numPr>
        <w:numId w:val="16"/>
      </w:numPr>
      <w:shd w:val="clear" w:color="auto" w:fill="D9D9D9"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rFonts w:eastAsia="Calibri" w:cs="Calibri Light"/>
      <w:b/>
      <w:bCs/>
      <w:color w:val="C00000"/>
      <w:kern w:val="32"/>
      <w:szCs w:val="24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6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6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6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uiPriority w:val="9"/>
    <w:qFormat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6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6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6"/>
      </w:numPr>
      <w:jc w:val="center"/>
      <w:outlineLvl w:val="7"/>
    </w:pPr>
    <w:rPr>
      <w:rFonts w:ascii="Arial" w:hAnsi="Arial" w:cs="Arial"/>
      <w:b/>
      <w:bCs/>
      <w:szCs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6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969BA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EC6D8B"/>
    <w:rPr>
      <w:color w:val="808080"/>
    </w:rPr>
  </w:style>
  <w:style w:type="table" w:styleId="Grilledutableau">
    <w:name w:val="Table Grid"/>
    <w:basedOn w:val="TableauNormal"/>
    <w:uiPriority w:val="59"/>
    <w:rsid w:val="0095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&#232;le_D&#233;claration_Individuel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64B80C8607E48909ECB703742CD63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BE9535-C7EB-4A3F-92D2-C441AEA5C64C}"/>
      </w:docPartPr>
      <w:docPartBody>
        <w:p w:rsidR="00B947E1" w:rsidRDefault="006043F2">
          <w:pPr>
            <w:pStyle w:val="C64B80C8607E48909ECB703742CD639F"/>
          </w:pPr>
          <w:r w:rsidRPr="000B53B1">
            <w:rPr>
              <w:rStyle w:val="Textedelespacerserv"/>
            </w:rPr>
            <w:t>Choisissez un élément.</w:t>
          </w:r>
        </w:p>
      </w:docPartBody>
    </w:docPart>
    <w:docPart>
      <w:docPartPr>
        <w:name w:val="E80639F295134EABB2EBCD53A73CD1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C30326-3810-4C5A-92A3-234F9CD01408}"/>
      </w:docPartPr>
      <w:docPartBody>
        <w:p w:rsidR="00142940" w:rsidRDefault="00B75DDF" w:rsidP="00B75DDF">
          <w:pPr>
            <w:pStyle w:val="E80639F295134EABB2EBCD53A73CD12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2D80F159F064CA181FBA611B3F11F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B6E22D-F773-4A2A-8869-E54DACB80D07}"/>
      </w:docPartPr>
      <w:docPartBody>
        <w:p w:rsidR="00142940" w:rsidRDefault="00B75DDF" w:rsidP="00B75DDF">
          <w:pPr>
            <w:pStyle w:val="62D80F159F064CA181FBA611B3F11FE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4BCCB4CADE442CCAB87B8648F20C9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5BF34B-CD40-428B-AE69-EEFF5DCF3955}"/>
      </w:docPartPr>
      <w:docPartBody>
        <w:p w:rsidR="00142940" w:rsidRDefault="00B75DDF" w:rsidP="00B75DDF">
          <w:pPr>
            <w:pStyle w:val="84BCCB4CADE442CCAB87B8648F20C93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0872C2ADA594BBC9FC660FC9F231E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DD4BCF-A87F-4571-9732-0E8A854139D3}"/>
      </w:docPartPr>
      <w:docPartBody>
        <w:p w:rsidR="00142940" w:rsidRDefault="00B75DDF" w:rsidP="00B75DDF">
          <w:pPr>
            <w:pStyle w:val="B0872C2ADA594BBC9FC660FC9F231EB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6D3E15887BF4302A8201C82AC0F44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D66926-0866-44EC-8FA3-C37DA808B409}"/>
      </w:docPartPr>
      <w:docPartBody>
        <w:p w:rsidR="00142940" w:rsidRDefault="00B75DDF" w:rsidP="00B75DDF">
          <w:pPr>
            <w:pStyle w:val="C6D3E15887BF4302A8201C82AC0F44A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9E6C50175F8143E69B19775D31C30D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8EBD2F-E9D6-4E76-977D-C40581BBA805}"/>
      </w:docPartPr>
      <w:docPartBody>
        <w:p w:rsidR="00142940" w:rsidRDefault="00B75DDF" w:rsidP="00B75DDF">
          <w:pPr>
            <w:pStyle w:val="9E6C50175F8143E69B19775D31C30DB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884F8B-29BE-45E5-AF9F-688EA1D75D69}"/>
      </w:docPartPr>
      <w:docPartBody>
        <w:p w:rsidR="00142940" w:rsidRDefault="00B75DDF"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7F35E6F5D554F11B0707E6AD8251C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24D260-CD23-4D10-8B9A-82968C4E35C9}"/>
      </w:docPartPr>
      <w:docPartBody>
        <w:p w:rsidR="00ED3A73" w:rsidRDefault="00142940" w:rsidP="00142940">
          <w:pPr>
            <w:pStyle w:val="57F35E6F5D554F11B0707E6AD8251CE2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72E2659C8A84925AD049720762476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13C279-614F-4148-8124-88143DCCE378}"/>
      </w:docPartPr>
      <w:docPartBody>
        <w:p w:rsidR="00ED3A73" w:rsidRDefault="00142940" w:rsidP="00142940">
          <w:pPr>
            <w:pStyle w:val="072E2659C8A84925AD0497207624767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2BCE9379F04428A67F61C14CD806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FD1FB-3FF5-403C-BEE3-3A6626713DF4}"/>
      </w:docPartPr>
      <w:docPartBody>
        <w:p w:rsidR="00ED3A73" w:rsidRDefault="00142940" w:rsidP="00142940">
          <w:pPr>
            <w:pStyle w:val="7F2BCE9379F04428A67F61C14CD8064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57C314DA7D8C45E490E3CFAA334FBA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AFC879-F589-468E-A623-18C77394F0E8}"/>
      </w:docPartPr>
      <w:docPartBody>
        <w:p w:rsidR="00ED3A73" w:rsidRDefault="00142940" w:rsidP="00142940">
          <w:pPr>
            <w:pStyle w:val="57C314DA7D8C45E490E3CFAA334FBA2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60FDF5535AC4229A7ACC0E804A746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7D473-3FAA-47C7-8E10-8DCEF8A1CA6C}"/>
      </w:docPartPr>
      <w:docPartBody>
        <w:p w:rsidR="00ED3A73" w:rsidRDefault="00142940" w:rsidP="00142940">
          <w:pPr>
            <w:pStyle w:val="460FDF5535AC4229A7ACC0E804A7460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58ECBC7A63F4AED9301268B7DBB92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C8E5D1-F2E0-4A4F-AE24-004C293BF242}"/>
      </w:docPartPr>
      <w:docPartBody>
        <w:p w:rsidR="00ED3A73" w:rsidRDefault="00142940" w:rsidP="00142940">
          <w:pPr>
            <w:pStyle w:val="658ECBC7A63F4AED9301268B7DBB92C0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F2"/>
    <w:rsid w:val="00142940"/>
    <w:rsid w:val="004F639F"/>
    <w:rsid w:val="006043F2"/>
    <w:rsid w:val="006A2F63"/>
    <w:rsid w:val="00B75DDF"/>
    <w:rsid w:val="00B907BC"/>
    <w:rsid w:val="00B947E1"/>
    <w:rsid w:val="00C359AA"/>
    <w:rsid w:val="00ED3A73"/>
    <w:rsid w:val="00FA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42940"/>
    <w:rPr>
      <w:color w:val="808080"/>
    </w:rPr>
  </w:style>
  <w:style w:type="paragraph" w:customStyle="1" w:styleId="C64B80C8607E48909ECB703742CD639F">
    <w:name w:val="C64B80C8607E48909ECB703742CD639F"/>
  </w:style>
  <w:style w:type="paragraph" w:customStyle="1" w:styleId="E80639F295134EABB2EBCD53A73CD12F">
    <w:name w:val="E80639F295134EABB2EBCD53A73CD12F"/>
    <w:rsid w:val="00B75DDF"/>
  </w:style>
  <w:style w:type="paragraph" w:customStyle="1" w:styleId="62D80F159F064CA181FBA611B3F11FE9">
    <w:name w:val="62D80F159F064CA181FBA611B3F11FE9"/>
    <w:rsid w:val="00B75DDF"/>
  </w:style>
  <w:style w:type="paragraph" w:customStyle="1" w:styleId="84BCCB4CADE442CCAB87B8648F20C93D">
    <w:name w:val="84BCCB4CADE442CCAB87B8648F20C93D"/>
    <w:rsid w:val="00B75DDF"/>
  </w:style>
  <w:style w:type="paragraph" w:customStyle="1" w:styleId="B0872C2ADA594BBC9FC660FC9F231EBE">
    <w:name w:val="B0872C2ADA594BBC9FC660FC9F231EBE"/>
    <w:rsid w:val="00B75DDF"/>
  </w:style>
  <w:style w:type="paragraph" w:customStyle="1" w:styleId="C6D3E15887BF4302A8201C82AC0F44AB">
    <w:name w:val="C6D3E15887BF4302A8201C82AC0F44AB"/>
    <w:rsid w:val="00B75DDF"/>
  </w:style>
  <w:style w:type="paragraph" w:customStyle="1" w:styleId="9E6C50175F8143E69B19775D31C30DB5">
    <w:name w:val="9E6C50175F8143E69B19775D31C30DB5"/>
    <w:rsid w:val="00B75DDF"/>
  </w:style>
  <w:style w:type="paragraph" w:customStyle="1" w:styleId="57F35E6F5D554F11B0707E6AD8251CE2">
    <w:name w:val="57F35E6F5D554F11B0707E6AD8251CE2"/>
    <w:rsid w:val="00142940"/>
  </w:style>
  <w:style w:type="paragraph" w:customStyle="1" w:styleId="072E2659C8A84925AD0497207624767F">
    <w:name w:val="072E2659C8A84925AD0497207624767F"/>
    <w:rsid w:val="00142940"/>
  </w:style>
  <w:style w:type="paragraph" w:customStyle="1" w:styleId="7F2BCE9379F04428A67F61C14CD80646">
    <w:name w:val="7F2BCE9379F04428A67F61C14CD80646"/>
    <w:rsid w:val="00142940"/>
  </w:style>
  <w:style w:type="paragraph" w:customStyle="1" w:styleId="57C314DA7D8C45E490E3CFAA334FBA2F">
    <w:name w:val="57C314DA7D8C45E490E3CFAA334FBA2F"/>
    <w:rsid w:val="00142940"/>
  </w:style>
  <w:style w:type="paragraph" w:customStyle="1" w:styleId="460FDF5535AC4229A7ACC0E804A74606">
    <w:name w:val="460FDF5535AC4229A7ACC0E804A74606"/>
    <w:rsid w:val="00142940"/>
  </w:style>
  <w:style w:type="paragraph" w:customStyle="1" w:styleId="658ECBC7A63F4AED9301268B7DBB92C0">
    <w:name w:val="658ECBC7A63F4AED9301268B7DBB92C0"/>
    <w:rsid w:val="001429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1710-FF97-4707-9FBF-29DB732B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Modèle_Déclaration_Individuelle.dotx</Template>
  <TotalTime>161</TotalTime>
  <Pages>7</Pages>
  <Words>938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6091</CharactersWithSpaces>
  <SharedDoc>false</SharedDoc>
  <HLinks>
    <vt:vector size="18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FAYCAL ABDOU (CNAM / Paris)</dc:creator>
  <cp:lastModifiedBy>BOULLE THOMAS (CNAM / Paris)</cp:lastModifiedBy>
  <cp:revision>19</cp:revision>
  <cp:lastPrinted>2020-08-07T13:51:00Z</cp:lastPrinted>
  <dcterms:created xsi:type="dcterms:W3CDTF">2023-10-30T13:40:00Z</dcterms:created>
  <dcterms:modified xsi:type="dcterms:W3CDTF">2026-01-23T07:44:00Z</dcterms:modified>
</cp:coreProperties>
</file>